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37"/>
        <w:gridCol w:w="923"/>
        <w:gridCol w:w="6660"/>
      </w:tblGrid>
      <w:tr w:rsidR="00067FE2" w14:paraId="3C6642E3" w14:textId="77777777" w:rsidTr="00F349CE">
        <w:tc>
          <w:tcPr>
            <w:tcW w:w="1620" w:type="dxa"/>
            <w:tcBorders>
              <w:bottom w:val="single" w:sz="4" w:space="0" w:color="auto"/>
            </w:tcBorders>
            <w:shd w:val="clear" w:color="auto" w:fill="FFFFFF"/>
            <w:vAlign w:val="center"/>
          </w:tcPr>
          <w:p w14:paraId="1DB23675" w14:textId="77777777" w:rsidR="00067FE2" w:rsidRDefault="00067FE2" w:rsidP="001574DE">
            <w:pPr>
              <w:pStyle w:val="Header"/>
              <w:spacing w:before="120" w:after="120"/>
            </w:pPr>
            <w:r>
              <w:t>NPRR Number</w:t>
            </w:r>
          </w:p>
        </w:tc>
        <w:tc>
          <w:tcPr>
            <w:tcW w:w="1237" w:type="dxa"/>
            <w:tcBorders>
              <w:bottom w:val="single" w:sz="4" w:space="0" w:color="auto"/>
            </w:tcBorders>
            <w:vAlign w:val="center"/>
          </w:tcPr>
          <w:p w14:paraId="58DFDEEC" w14:textId="39898379" w:rsidR="00067FE2" w:rsidRDefault="00F800E2" w:rsidP="00783D2E">
            <w:pPr>
              <w:pStyle w:val="Header"/>
              <w:jc w:val="center"/>
            </w:pPr>
            <w:hyperlink r:id="rId11" w:history="1">
              <w:r w:rsidRPr="00F800E2">
                <w:rPr>
                  <w:rStyle w:val="Hyperlink"/>
                </w:rPr>
                <w:t>1295</w:t>
              </w:r>
            </w:hyperlink>
          </w:p>
        </w:tc>
        <w:tc>
          <w:tcPr>
            <w:tcW w:w="923"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518676D0" w:rsidR="00067FE2" w:rsidRDefault="003332CF" w:rsidP="00F44236">
            <w:pPr>
              <w:pStyle w:val="Header"/>
            </w:pPr>
            <w:r>
              <w:t>GTC Exit Solutions</w:t>
            </w:r>
          </w:p>
        </w:tc>
      </w:tr>
      <w:tr w:rsidR="00F349CE" w:rsidRPr="00E01925" w14:paraId="398BCBF4" w14:textId="77777777" w:rsidTr="00F349CE">
        <w:trPr>
          <w:trHeight w:val="629"/>
        </w:trPr>
        <w:tc>
          <w:tcPr>
            <w:tcW w:w="2857" w:type="dxa"/>
            <w:gridSpan w:val="2"/>
            <w:shd w:val="clear" w:color="auto" w:fill="FFFFFF"/>
            <w:vAlign w:val="center"/>
          </w:tcPr>
          <w:p w14:paraId="465CF5B5" w14:textId="2F18DCE7" w:rsidR="00F349CE" w:rsidRPr="00F349CE" w:rsidRDefault="00F349CE" w:rsidP="00F349CE">
            <w:pPr>
              <w:pStyle w:val="Header"/>
              <w:rPr>
                <w:bCs w:val="0"/>
              </w:rPr>
            </w:pPr>
            <w:r w:rsidRPr="00E01925">
              <w:rPr>
                <w:bCs w:val="0"/>
              </w:rPr>
              <w:t xml:space="preserve">Date </w:t>
            </w:r>
            <w:r>
              <w:rPr>
                <w:bCs w:val="0"/>
              </w:rPr>
              <w:t>of Decision</w:t>
            </w:r>
          </w:p>
        </w:tc>
        <w:tc>
          <w:tcPr>
            <w:tcW w:w="7583" w:type="dxa"/>
            <w:gridSpan w:val="2"/>
            <w:shd w:val="clear" w:color="auto" w:fill="FFFFFF"/>
            <w:vAlign w:val="center"/>
          </w:tcPr>
          <w:p w14:paraId="16A45634" w14:textId="7D485A92" w:rsidR="00F349CE" w:rsidRPr="00E01925" w:rsidRDefault="00F349CE" w:rsidP="00176375">
            <w:pPr>
              <w:pStyle w:val="NormalArial"/>
              <w:spacing w:before="120" w:after="120"/>
            </w:pPr>
            <w:r>
              <w:t>September</w:t>
            </w:r>
            <w:r w:rsidRPr="00F349CE">
              <w:t xml:space="preserve"> 1</w:t>
            </w:r>
            <w:r>
              <w:t>7</w:t>
            </w:r>
            <w:r w:rsidRPr="00F349CE">
              <w:t>, 2025</w:t>
            </w:r>
          </w:p>
        </w:tc>
      </w:tr>
      <w:tr w:rsidR="00F349CE" w:rsidRPr="00E01925" w14:paraId="7CEB82FF" w14:textId="77777777" w:rsidTr="00F349CE">
        <w:trPr>
          <w:trHeight w:val="629"/>
        </w:trPr>
        <w:tc>
          <w:tcPr>
            <w:tcW w:w="2857" w:type="dxa"/>
            <w:gridSpan w:val="2"/>
            <w:shd w:val="clear" w:color="auto" w:fill="FFFFFF"/>
            <w:vAlign w:val="center"/>
          </w:tcPr>
          <w:p w14:paraId="12462999" w14:textId="63C789AB" w:rsidR="00F349CE" w:rsidRPr="00E01925" w:rsidRDefault="00F349CE" w:rsidP="00F349CE">
            <w:pPr>
              <w:pStyle w:val="Header"/>
              <w:rPr>
                <w:bCs w:val="0"/>
              </w:rPr>
            </w:pPr>
            <w:r>
              <w:rPr>
                <w:bCs w:val="0"/>
              </w:rPr>
              <w:t>Action</w:t>
            </w:r>
          </w:p>
        </w:tc>
        <w:tc>
          <w:tcPr>
            <w:tcW w:w="7583" w:type="dxa"/>
            <w:gridSpan w:val="2"/>
            <w:shd w:val="clear" w:color="auto" w:fill="FFFFFF"/>
            <w:vAlign w:val="center"/>
          </w:tcPr>
          <w:p w14:paraId="28B683D0" w14:textId="40B011A6" w:rsidR="00F349CE" w:rsidRPr="00F349CE" w:rsidDel="00F349CE" w:rsidRDefault="00F349CE" w:rsidP="00176375">
            <w:pPr>
              <w:pStyle w:val="NormalArial"/>
              <w:spacing w:before="120" w:after="120"/>
            </w:pPr>
            <w:r>
              <w:t>Tabled</w:t>
            </w:r>
          </w:p>
        </w:tc>
      </w:tr>
      <w:tr w:rsidR="00F349CE" w:rsidRPr="00E01925" w14:paraId="4F621C63" w14:textId="77777777" w:rsidTr="00F349CE">
        <w:trPr>
          <w:trHeight w:val="620"/>
        </w:trPr>
        <w:tc>
          <w:tcPr>
            <w:tcW w:w="2857" w:type="dxa"/>
            <w:gridSpan w:val="2"/>
            <w:shd w:val="clear" w:color="auto" w:fill="FFFFFF"/>
            <w:vAlign w:val="center"/>
          </w:tcPr>
          <w:p w14:paraId="7794BCF3" w14:textId="5BC796C3" w:rsidR="00F349CE" w:rsidRPr="00E01925" w:rsidRDefault="00F349CE" w:rsidP="00F44236">
            <w:pPr>
              <w:pStyle w:val="Header"/>
              <w:rPr>
                <w:bCs w:val="0"/>
              </w:rPr>
            </w:pPr>
            <w:r>
              <w:rPr>
                <w:bCs w:val="0"/>
              </w:rPr>
              <w:t>Timeline</w:t>
            </w:r>
          </w:p>
        </w:tc>
        <w:tc>
          <w:tcPr>
            <w:tcW w:w="7583" w:type="dxa"/>
            <w:gridSpan w:val="2"/>
            <w:shd w:val="clear" w:color="auto" w:fill="FFFFFF"/>
            <w:vAlign w:val="center"/>
          </w:tcPr>
          <w:p w14:paraId="51A20336" w14:textId="0B19D90A" w:rsidR="00F349CE" w:rsidRPr="00F349CE" w:rsidRDefault="00F349CE" w:rsidP="00F44236">
            <w:pPr>
              <w:pStyle w:val="Header"/>
              <w:rPr>
                <w:b w:val="0"/>
              </w:rPr>
            </w:pPr>
            <w:r w:rsidRPr="00F349CE">
              <w:rPr>
                <w:b w:val="0"/>
              </w:rPr>
              <w:t>Normal</w:t>
            </w:r>
          </w:p>
        </w:tc>
      </w:tr>
      <w:tr w:rsidR="00F349CE" w:rsidRPr="00E01925" w14:paraId="068C3242" w14:textId="77777777" w:rsidTr="00F349CE">
        <w:trPr>
          <w:trHeight w:val="620"/>
        </w:trPr>
        <w:tc>
          <w:tcPr>
            <w:tcW w:w="2857" w:type="dxa"/>
            <w:gridSpan w:val="2"/>
            <w:shd w:val="clear" w:color="auto" w:fill="FFFFFF"/>
            <w:vAlign w:val="center"/>
          </w:tcPr>
          <w:p w14:paraId="55C20BC3" w14:textId="1B1968BC" w:rsidR="00F349CE" w:rsidDel="00F349CE" w:rsidRDefault="00F349CE" w:rsidP="0090034D">
            <w:pPr>
              <w:pStyle w:val="Header"/>
              <w:spacing w:before="120" w:after="120"/>
              <w:rPr>
                <w:bCs w:val="0"/>
              </w:rPr>
            </w:pPr>
            <w:r>
              <w:rPr>
                <w:bCs w:val="0"/>
              </w:rPr>
              <w:t>Proposed Effective Date</w:t>
            </w:r>
          </w:p>
        </w:tc>
        <w:tc>
          <w:tcPr>
            <w:tcW w:w="7583" w:type="dxa"/>
            <w:gridSpan w:val="2"/>
            <w:shd w:val="clear" w:color="auto" w:fill="FFFFFF"/>
            <w:vAlign w:val="center"/>
          </w:tcPr>
          <w:p w14:paraId="104A1ECC" w14:textId="7A816107" w:rsidR="00F349CE" w:rsidRPr="00F349CE" w:rsidRDefault="00F349CE" w:rsidP="00F44236">
            <w:pPr>
              <w:pStyle w:val="Header"/>
              <w:rPr>
                <w:b w:val="0"/>
              </w:rPr>
            </w:pPr>
            <w:r>
              <w:rPr>
                <w:b w:val="0"/>
              </w:rPr>
              <w:t>To be determined</w:t>
            </w:r>
          </w:p>
        </w:tc>
      </w:tr>
      <w:tr w:rsidR="00F349CE" w:rsidRPr="00E01925" w14:paraId="3EA3B98C" w14:textId="77777777" w:rsidTr="00F349CE">
        <w:trPr>
          <w:trHeight w:val="620"/>
        </w:trPr>
        <w:tc>
          <w:tcPr>
            <w:tcW w:w="2857" w:type="dxa"/>
            <w:gridSpan w:val="2"/>
            <w:shd w:val="clear" w:color="auto" w:fill="FFFFFF"/>
            <w:vAlign w:val="center"/>
          </w:tcPr>
          <w:p w14:paraId="13212794" w14:textId="3FAE9823" w:rsidR="00F349CE" w:rsidDel="00F349CE" w:rsidRDefault="00F349CE" w:rsidP="0090034D">
            <w:pPr>
              <w:pStyle w:val="Header"/>
              <w:spacing w:before="120" w:after="120"/>
              <w:rPr>
                <w:bCs w:val="0"/>
              </w:rPr>
            </w:pPr>
            <w:r>
              <w:rPr>
                <w:bCs w:val="0"/>
              </w:rPr>
              <w:t>Priority and Rank Assigned</w:t>
            </w:r>
          </w:p>
        </w:tc>
        <w:tc>
          <w:tcPr>
            <w:tcW w:w="7583" w:type="dxa"/>
            <w:gridSpan w:val="2"/>
            <w:shd w:val="clear" w:color="auto" w:fill="FFFFFF"/>
            <w:vAlign w:val="center"/>
          </w:tcPr>
          <w:p w14:paraId="79F81DFF" w14:textId="20F97C70" w:rsidR="00F349CE" w:rsidRPr="00F349CE" w:rsidRDefault="00F349CE" w:rsidP="00F44236">
            <w:pPr>
              <w:pStyle w:val="Header"/>
              <w:rPr>
                <w:b w:val="0"/>
              </w:rPr>
            </w:pPr>
            <w:r>
              <w:rPr>
                <w:b w:val="0"/>
              </w:rPr>
              <w:t>To be determined</w:t>
            </w:r>
          </w:p>
        </w:tc>
      </w:tr>
      <w:tr w:rsidR="009D17F0" w14:paraId="117EEC9D" w14:textId="77777777" w:rsidTr="00F349CE">
        <w:trPr>
          <w:trHeight w:val="773"/>
        </w:trPr>
        <w:tc>
          <w:tcPr>
            <w:tcW w:w="2857" w:type="dxa"/>
            <w:gridSpan w:val="2"/>
            <w:tcBorders>
              <w:top w:val="single" w:sz="4" w:space="0" w:color="auto"/>
              <w:bottom w:val="single" w:sz="4" w:space="0" w:color="auto"/>
            </w:tcBorders>
            <w:shd w:val="clear" w:color="auto" w:fill="FFFFFF"/>
            <w:vAlign w:val="center"/>
          </w:tcPr>
          <w:p w14:paraId="598A8D29" w14:textId="77777777" w:rsidR="009D17F0" w:rsidRDefault="0007682E" w:rsidP="00783D2E">
            <w:pPr>
              <w:pStyle w:val="Header"/>
              <w:spacing w:before="120" w:after="120"/>
            </w:pPr>
            <w:r>
              <w:t>Nodal Protocol Sections</w:t>
            </w:r>
            <w:r w:rsidR="009D17F0">
              <w:t xml:space="preserve"> Requiring Revision </w:t>
            </w:r>
          </w:p>
        </w:tc>
        <w:tc>
          <w:tcPr>
            <w:tcW w:w="7583" w:type="dxa"/>
            <w:gridSpan w:val="2"/>
            <w:tcBorders>
              <w:top w:val="single" w:sz="4" w:space="0" w:color="auto"/>
            </w:tcBorders>
            <w:vAlign w:val="center"/>
          </w:tcPr>
          <w:p w14:paraId="3356516F" w14:textId="604264F1" w:rsidR="009D17F0" w:rsidRPr="00FB509B" w:rsidRDefault="003332CF" w:rsidP="00F44236">
            <w:pPr>
              <w:pStyle w:val="NormalArial"/>
            </w:pPr>
            <w:r>
              <w:t>3.11.2, Planning Criteria</w:t>
            </w:r>
          </w:p>
        </w:tc>
      </w:tr>
      <w:tr w:rsidR="00C9766A" w14:paraId="112502C0" w14:textId="77777777" w:rsidTr="00F349CE">
        <w:trPr>
          <w:trHeight w:val="518"/>
        </w:trPr>
        <w:tc>
          <w:tcPr>
            <w:tcW w:w="2857" w:type="dxa"/>
            <w:gridSpan w:val="2"/>
            <w:tcBorders>
              <w:bottom w:val="single" w:sz="4" w:space="0" w:color="auto"/>
            </w:tcBorders>
            <w:shd w:val="clear" w:color="auto" w:fill="FFFFFF"/>
            <w:vAlign w:val="center"/>
          </w:tcPr>
          <w:p w14:paraId="4D47FBFB" w14:textId="77777777" w:rsidR="00C9766A" w:rsidRDefault="00625E5D" w:rsidP="00783D2E">
            <w:pPr>
              <w:pStyle w:val="Header"/>
              <w:spacing w:before="120" w:after="120"/>
            </w:pPr>
            <w:r>
              <w:t xml:space="preserve">Related Documents </w:t>
            </w:r>
            <w:r w:rsidR="00C9766A">
              <w:t xml:space="preserve">Requiring </w:t>
            </w:r>
            <w:r>
              <w:t>Revision/</w:t>
            </w:r>
            <w:r w:rsidR="0017783C">
              <w:t>R</w:t>
            </w:r>
            <w:r w:rsidR="003069F4">
              <w:t>elated Revision Request</w:t>
            </w:r>
            <w:r w:rsidR="0007682E">
              <w:t>s</w:t>
            </w:r>
          </w:p>
        </w:tc>
        <w:tc>
          <w:tcPr>
            <w:tcW w:w="7583" w:type="dxa"/>
            <w:gridSpan w:val="2"/>
            <w:tcBorders>
              <w:bottom w:val="single" w:sz="4" w:space="0" w:color="auto"/>
            </w:tcBorders>
            <w:vAlign w:val="center"/>
          </w:tcPr>
          <w:p w14:paraId="5D9AA7D2" w14:textId="0E71BF74" w:rsidR="00C9766A" w:rsidRPr="00FB509B" w:rsidRDefault="0093644A" w:rsidP="00176375">
            <w:pPr>
              <w:pStyle w:val="NormalArial"/>
              <w:spacing w:before="120" w:after="120"/>
            </w:pPr>
            <w:r>
              <w:t xml:space="preserve">Planning Guide Revision Request (PGRR) </w:t>
            </w:r>
            <w:r w:rsidR="00F800E2">
              <w:t>130</w:t>
            </w:r>
            <w:r>
              <w:t>, Related to NPRR</w:t>
            </w:r>
            <w:r w:rsidR="00F800E2">
              <w:t>1295</w:t>
            </w:r>
            <w:r>
              <w:t>, GTC Exit Solutions</w:t>
            </w:r>
          </w:p>
        </w:tc>
      </w:tr>
      <w:tr w:rsidR="009D17F0" w14:paraId="37367474" w14:textId="77777777" w:rsidTr="00F349CE">
        <w:trPr>
          <w:trHeight w:val="518"/>
        </w:trPr>
        <w:tc>
          <w:tcPr>
            <w:tcW w:w="2857"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83" w:type="dxa"/>
            <w:gridSpan w:val="2"/>
            <w:tcBorders>
              <w:bottom w:val="single" w:sz="4" w:space="0" w:color="auto"/>
            </w:tcBorders>
            <w:vAlign w:val="center"/>
          </w:tcPr>
          <w:p w14:paraId="6A00AE95" w14:textId="7F57C980" w:rsidR="009D17F0" w:rsidRPr="00FB509B" w:rsidRDefault="00FC7E11" w:rsidP="00FC7E11">
            <w:pPr>
              <w:pStyle w:val="NormalArial"/>
              <w:spacing w:before="120" w:after="120"/>
            </w:pPr>
            <w:r>
              <w:t xml:space="preserve">This Nodal Protocol Revision Request (NPRR) </w:t>
            </w:r>
            <w:r>
              <w:rPr>
                <w:iCs/>
                <w:kern w:val="24"/>
              </w:rPr>
              <w:t>establishes new planning criteria to address the process for improving Generic Transmission Limits (GTL</w:t>
            </w:r>
            <w:r w:rsidR="0030335A">
              <w:rPr>
                <w:iCs/>
                <w:kern w:val="24"/>
              </w:rPr>
              <w:t>s</w:t>
            </w:r>
            <w:r>
              <w:rPr>
                <w:iCs/>
                <w:kern w:val="24"/>
              </w:rPr>
              <w:t>) or re</w:t>
            </w:r>
            <w:r w:rsidR="00A75437">
              <w:rPr>
                <w:iCs/>
                <w:kern w:val="24"/>
              </w:rPr>
              <w:t>solv</w:t>
            </w:r>
            <w:r w:rsidR="001D3324">
              <w:rPr>
                <w:iCs/>
                <w:kern w:val="24"/>
              </w:rPr>
              <w:t>ing</w:t>
            </w:r>
            <w:r>
              <w:rPr>
                <w:iCs/>
                <w:kern w:val="24"/>
              </w:rPr>
              <w:t xml:space="preserve"> Generic Transmission Constraints (GTC</w:t>
            </w:r>
            <w:r w:rsidR="0030335A">
              <w:rPr>
                <w:iCs/>
                <w:kern w:val="24"/>
              </w:rPr>
              <w:t>s</w:t>
            </w:r>
            <w:r>
              <w:rPr>
                <w:iCs/>
                <w:kern w:val="24"/>
              </w:rPr>
              <w:t xml:space="preserve">) when evaluating GTC exit solutions. </w:t>
            </w:r>
          </w:p>
        </w:tc>
      </w:tr>
      <w:tr w:rsidR="009D17F0" w14:paraId="7C0519CA" w14:textId="77777777" w:rsidTr="00F349CE">
        <w:trPr>
          <w:trHeight w:val="518"/>
        </w:trPr>
        <w:tc>
          <w:tcPr>
            <w:tcW w:w="2857" w:type="dxa"/>
            <w:gridSpan w:val="2"/>
            <w:shd w:val="clear" w:color="auto" w:fill="FFFFFF"/>
            <w:vAlign w:val="center"/>
          </w:tcPr>
          <w:p w14:paraId="3F1E5650" w14:textId="77777777" w:rsidR="009D17F0" w:rsidRDefault="009D17F0" w:rsidP="00F44236">
            <w:pPr>
              <w:pStyle w:val="Header"/>
            </w:pPr>
            <w:r>
              <w:t>Reason for Revision</w:t>
            </w:r>
          </w:p>
        </w:tc>
        <w:tc>
          <w:tcPr>
            <w:tcW w:w="7583" w:type="dxa"/>
            <w:gridSpan w:val="2"/>
            <w:vAlign w:val="center"/>
          </w:tcPr>
          <w:p w14:paraId="43F2A15B" w14:textId="73239EA6" w:rsidR="00555554" w:rsidRDefault="003332CF" w:rsidP="00555554">
            <w:pPr>
              <w:pStyle w:val="NormalArial"/>
              <w:tabs>
                <w:tab w:val="left" w:pos="432"/>
              </w:tabs>
              <w:spacing w:before="120"/>
              <w:ind w:left="432" w:hanging="432"/>
              <w:rPr>
                <w:rFonts w:cs="Arial"/>
                <w:color w:val="000000"/>
              </w:rPr>
            </w:pPr>
            <w:r>
              <w:rPr>
                <w:noProof/>
              </w:rPr>
              <w:drawing>
                <wp:inline distT="0" distB="0" distL="0" distR="0" wp14:anchorId="75EBE7ED" wp14:editId="6A312995">
                  <wp:extent cx="200025" cy="190500"/>
                  <wp:effectExtent l="0" t="0" r="9525" b="0"/>
                  <wp:docPr id="98286375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00025" cy="190500"/>
                          </a:xfrm>
                          <a:prstGeom prst="rect">
                            <a:avLst/>
                          </a:prstGeom>
                          <a:noFill/>
                          <a:ln>
                            <a:noFill/>
                          </a:ln>
                        </pic:spPr>
                      </pic:pic>
                    </a:graphicData>
                  </a:graphic>
                </wp:inline>
              </w:drawing>
            </w:r>
            <w:r w:rsidRPr="006629C8">
              <w:t xml:space="preserve">  </w:t>
            </w:r>
            <w:hyperlink r:id="rId13" w:history="1">
              <w:r w:rsidR="00555554" w:rsidRPr="00BD53C5">
                <w:rPr>
                  <w:rStyle w:val="Hyperlink"/>
                  <w:rFonts w:cs="Arial"/>
                </w:rPr>
                <w:t>Strategic Plan</w:t>
              </w:r>
            </w:hyperlink>
            <w:r w:rsidR="00555554">
              <w:rPr>
                <w:rFonts w:cs="Arial"/>
                <w:color w:val="000000"/>
              </w:rPr>
              <w:t xml:space="preserve"> Objective 1 – </w:t>
            </w:r>
            <w:r w:rsidR="00555554" w:rsidRPr="00BD53C5">
              <w:rPr>
                <w:rFonts w:cs="Arial"/>
                <w:color w:val="000000"/>
              </w:rPr>
              <w:t>Be an industry leader for grid reliability and resilience</w:t>
            </w:r>
          </w:p>
          <w:p w14:paraId="4E24F7A7" w14:textId="0F28EFD1" w:rsidR="00555554" w:rsidRPr="00BD53C5" w:rsidRDefault="00F33656" w:rsidP="00555554">
            <w:pPr>
              <w:pStyle w:val="NormalArial"/>
              <w:tabs>
                <w:tab w:val="left" w:pos="432"/>
              </w:tabs>
              <w:spacing w:before="120"/>
              <w:ind w:left="432" w:hanging="432"/>
              <w:rPr>
                <w:rFonts w:cs="Arial"/>
                <w:color w:val="000000"/>
              </w:rPr>
            </w:pPr>
            <w:r>
              <w:pict w14:anchorId="613324D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15.75pt">
                  <v:imagedata r:id="rId14" o:title=""/>
                </v:shape>
              </w:pict>
            </w:r>
            <w:r w:rsidR="00555554" w:rsidRPr="00CD242D">
              <w:t xml:space="preserve">  </w:t>
            </w:r>
            <w:hyperlink r:id="rId15" w:history="1">
              <w:r w:rsidR="00555554" w:rsidRPr="00BD53C5">
                <w:rPr>
                  <w:rStyle w:val="Hyperlink"/>
                  <w:rFonts w:cs="Arial"/>
                </w:rPr>
                <w:t>Strategic Plan</w:t>
              </w:r>
            </w:hyperlink>
            <w:r w:rsidR="00555554">
              <w:rPr>
                <w:rFonts w:cs="Arial"/>
                <w:color w:val="000000"/>
              </w:rPr>
              <w:t xml:space="preserve"> Objective 2 - </w:t>
            </w:r>
            <w:r w:rsidR="00555554" w:rsidRPr="00BD53C5">
              <w:rPr>
                <w:rFonts w:cs="Arial"/>
                <w:color w:val="000000"/>
              </w:rPr>
              <w:t>Enhance the ERCOT region’s economic competitiveness</w:t>
            </w:r>
            <w:r w:rsidR="00555554">
              <w:rPr>
                <w:rFonts w:cs="Arial"/>
                <w:color w:val="000000"/>
              </w:rPr>
              <w:t xml:space="preserve"> </w:t>
            </w:r>
            <w:r w:rsidR="00555554" w:rsidRPr="00BD53C5">
              <w:rPr>
                <w:rFonts w:cs="Arial"/>
                <w:color w:val="000000"/>
              </w:rPr>
              <w:t>with respect to trends in wholesale power rates and retail</w:t>
            </w:r>
            <w:r w:rsidR="00555554">
              <w:rPr>
                <w:rFonts w:cs="Arial"/>
                <w:color w:val="000000"/>
              </w:rPr>
              <w:t xml:space="preserve"> </w:t>
            </w:r>
            <w:r w:rsidR="00555554" w:rsidRPr="00BD53C5">
              <w:rPr>
                <w:rFonts w:cs="Arial"/>
                <w:color w:val="000000"/>
              </w:rPr>
              <w:t>electricity prices to consumers</w:t>
            </w:r>
          </w:p>
          <w:p w14:paraId="7B3D991B" w14:textId="27B2F368" w:rsidR="00555554" w:rsidRPr="00BD53C5" w:rsidRDefault="00F33656" w:rsidP="00555554">
            <w:pPr>
              <w:pStyle w:val="NormalArial"/>
              <w:spacing w:before="120"/>
              <w:ind w:left="432" w:hanging="432"/>
              <w:rPr>
                <w:rFonts w:cs="Arial"/>
                <w:color w:val="000000"/>
              </w:rPr>
            </w:pPr>
            <w:r>
              <w:pict w14:anchorId="021A3F14">
                <v:shape id="_x0000_i1026" type="#_x0000_t75" style="width:17.25pt;height:15.75pt">
                  <v:imagedata r:id="rId14" o:title=""/>
                </v:shape>
              </w:pict>
            </w:r>
            <w:r w:rsidR="00555554" w:rsidRPr="006629C8">
              <w:t xml:space="preserve">  </w:t>
            </w:r>
            <w:hyperlink r:id="rId16" w:history="1">
              <w:r w:rsidR="00555554" w:rsidRPr="00BD53C5">
                <w:rPr>
                  <w:rStyle w:val="Hyperlink"/>
                  <w:rFonts w:cs="Arial"/>
                </w:rPr>
                <w:t>Strategic Plan</w:t>
              </w:r>
            </w:hyperlink>
            <w:r w:rsidR="00555554">
              <w:rPr>
                <w:rFonts w:cs="Arial"/>
                <w:color w:val="000000"/>
              </w:rPr>
              <w:t xml:space="preserve"> Objective 3 - </w:t>
            </w:r>
            <w:r w:rsidR="00555554" w:rsidRPr="00BD53C5">
              <w:rPr>
                <w:rFonts w:cs="Arial"/>
                <w:color w:val="000000"/>
              </w:rPr>
              <w:t>Advance ERCOT, Inc. as an</w:t>
            </w:r>
            <w:r w:rsidR="00555554">
              <w:rPr>
                <w:rFonts w:cs="Arial"/>
                <w:color w:val="000000"/>
              </w:rPr>
              <w:t xml:space="preserve"> </w:t>
            </w:r>
            <w:r w:rsidR="00555554" w:rsidRPr="00BD53C5">
              <w:rPr>
                <w:rFonts w:cs="Arial"/>
                <w:color w:val="000000"/>
              </w:rPr>
              <w:t>independent leading</w:t>
            </w:r>
            <w:r w:rsidR="00555554">
              <w:rPr>
                <w:rFonts w:cs="Arial"/>
                <w:color w:val="000000"/>
              </w:rPr>
              <w:t xml:space="preserve"> </w:t>
            </w:r>
            <w:r w:rsidR="00555554" w:rsidRPr="00BD53C5">
              <w:rPr>
                <w:rFonts w:cs="Arial"/>
                <w:color w:val="000000"/>
              </w:rPr>
              <w:t>industry expert and an employer of choice by fostering</w:t>
            </w:r>
            <w:r w:rsidR="00555554">
              <w:rPr>
                <w:rFonts w:cs="Arial"/>
                <w:color w:val="000000"/>
              </w:rPr>
              <w:t xml:space="preserve"> </w:t>
            </w:r>
            <w:r w:rsidR="00555554" w:rsidRPr="00BD53C5">
              <w:rPr>
                <w:rFonts w:cs="Arial"/>
                <w:color w:val="000000"/>
              </w:rPr>
              <w:t>innovation, investing in our people, and emphasizing the</w:t>
            </w:r>
            <w:r w:rsidR="00555554">
              <w:rPr>
                <w:rFonts w:cs="Arial"/>
                <w:color w:val="000000"/>
              </w:rPr>
              <w:t xml:space="preserve"> </w:t>
            </w:r>
            <w:r w:rsidR="00555554" w:rsidRPr="00BD53C5">
              <w:rPr>
                <w:rFonts w:cs="Arial"/>
                <w:color w:val="000000"/>
              </w:rPr>
              <w:t>importance of our mission</w:t>
            </w:r>
          </w:p>
          <w:p w14:paraId="0E922105" w14:textId="29F021F2" w:rsidR="00E71C39" w:rsidRDefault="00F33656" w:rsidP="00E71C39">
            <w:pPr>
              <w:pStyle w:val="NormalArial"/>
              <w:spacing w:before="120"/>
              <w:rPr>
                <w:iCs/>
                <w:kern w:val="24"/>
              </w:rPr>
            </w:pPr>
            <w:r>
              <w:pict w14:anchorId="200A7673">
                <v:shape id="_x0000_i1027" type="#_x0000_t75" style="width:17.25pt;height:15.75pt">
                  <v:imagedata r:id="rId14" o:title=""/>
                </v:shape>
              </w:pict>
            </w:r>
            <w:r w:rsidR="00E71C39" w:rsidRPr="006629C8">
              <w:t xml:space="preserve">  </w:t>
            </w:r>
            <w:r w:rsidR="00ED3965" w:rsidRPr="00344591">
              <w:rPr>
                <w:iCs/>
                <w:kern w:val="24"/>
              </w:rPr>
              <w:t>General system and/or process improvement(s)</w:t>
            </w:r>
          </w:p>
          <w:p w14:paraId="17096D73" w14:textId="38C0B80A" w:rsidR="00E71C39" w:rsidRDefault="00F33656" w:rsidP="00E71C39">
            <w:pPr>
              <w:pStyle w:val="NormalArial"/>
              <w:spacing w:before="120"/>
              <w:rPr>
                <w:iCs/>
                <w:kern w:val="24"/>
              </w:rPr>
            </w:pPr>
            <w:r>
              <w:pict w14:anchorId="4C6ED319">
                <v:shape id="_x0000_i1028" type="#_x0000_t75" style="width:17.25pt;height:15.75pt">
                  <v:imagedata r:id="rId14" o:title=""/>
                </v:shape>
              </w:pict>
            </w:r>
            <w:r w:rsidR="00E71C39" w:rsidRPr="006629C8">
              <w:t xml:space="preserve">  </w:t>
            </w:r>
            <w:r w:rsidR="00E71C39">
              <w:rPr>
                <w:iCs/>
                <w:kern w:val="24"/>
              </w:rPr>
              <w:t>Regulatory requirements</w:t>
            </w:r>
          </w:p>
          <w:p w14:paraId="5FB89AD5" w14:textId="2B1EA28B" w:rsidR="00E71C39" w:rsidRPr="00CD242D" w:rsidRDefault="00F33656" w:rsidP="00E71C39">
            <w:pPr>
              <w:pStyle w:val="NormalArial"/>
              <w:spacing w:before="120"/>
              <w:rPr>
                <w:rFonts w:cs="Arial"/>
                <w:color w:val="000000"/>
              </w:rPr>
            </w:pPr>
            <w:r>
              <w:pict w14:anchorId="52A53E32">
                <v:shape id="_x0000_i1029" type="#_x0000_t75" style="width:17.25pt;height:15.75pt">
                  <v:imagedata r:id="rId14" o:title=""/>
                </v:shape>
              </w:pict>
            </w:r>
            <w:r w:rsidR="00E71C39" w:rsidRPr="006629C8">
              <w:t xml:space="preserve">  </w:t>
            </w:r>
            <w:r w:rsidR="00555554">
              <w:rPr>
                <w:rFonts w:cs="Arial"/>
                <w:color w:val="000000"/>
              </w:rPr>
              <w:t>ERCOT Board/PUCT Directive</w:t>
            </w:r>
          </w:p>
          <w:p w14:paraId="2CABC3A3" w14:textId="77777777" w:rsidR="00555554" w:rsidRDefault="00555554" w:rsidP="00E71C39">
            <w:pPr>
              <w:pStyle w:val="NormalArial"/>
              <w:rPr>
                <w:i/>
                <w:sz w:val="20"/>
                <w:szCs w:val="20"/>
              </w:rPr>
            </w:pPr>
          </w:p>
          <w:p w14:paraId="4818D736" w14:textId="34047D8E" w:rsidR="00555554" w:rsidRPr="00176375" w:rsidRDefault="00E71C39" w:rsidP="00176375">
            <w:pPr>
              <w:pStyle w:val="NormalArial"/>
              <w:spacing w:after="120"/>
              <w:rPr>
                <w:i/>
                <w:sz w:val="20"/>
                <w:szCs w:val="20"/>
              </w:rPr>
            </w:pPr>
            <w:r w:rsidRPr="00CD242D">
              <w:rPr>
                <w:i/>
                <w:sz w:val="20"/>
                <w:szCs w:val="20"/>
              </w:rPr>
              <w:lastRenderedPageBreak/>
              <w:t xml:space="preserve">(please select </w:t>
            </w:r>
            <w:r w:rsidR="00555554">
              <w:rPr>
                <w:i/>
                <w:sz w:val="20"/>
                <w:szCs w:val="20"/>
              </w:rPr>
              <w:t>ONLY ONE – if more than one apply, please select the ONE that is most relevant)</w:t>
            </w:r>
          </w:p>
        </w:tc>
      </w:tr>
      <w:tr w:rsidR="00625E5D" w14:paraId="3F80A5FA" w14:textId="77777777" w:rsidTr="00F349CE">
        <w:trPr>
          <w:trHeight w:val="518"/>
        </w:trPr>
        <w:tc>
          <w:tcPr>
            <w:tcW w:w="2857" w:type="dxa"/>
            <w:gridSpan w:val="2"/>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83" w:type="dxa"/>
            <w:gridSpan w:val="2"/>
            <w:vAlign w:val="center"/>
          </w:tcPr>
          <w:p w14:paraId="3CB9EA2A" w14:textId="59F4CE8B" w:rsidR="00A75437" w:rsidRDefault="001D3C77" w:rsidP="000044A7">
            <w:pPr>
              <w:pStyle w:val="NormalArial"/>
              <w:spacing w:before="120" w:after="120"/>
              <w:rPr>
                <w:iCs/>
                <w:kern w:val="24"/>
              </w:rPr>
            </w:pPr>
            <w:r>
              <w:rPr>
                <w:iCs/>
                <w:kern w:val="24"/>
              </w:rPr>
              <w:t xml:space="preserve">This NPRR is intended to address concerns about the proliferation of GTCs across ERCOT and proposes specific improvements to the ERCOT transmission planning process </w:t>
            </w:r>
            <w:r w:rsidR="00A75437">
              <w:rPr>
                <w:iCs/>
                <w:kern w:val="24"/>
              </w:rPr>
              <w:t xml:space="preserve">designed to </w:t>
            </w:r>
            <w:r>
              <w:rPr>
                <w:iCs/>
                <w:kern w:val="24"/>
              </w:rPr>
              <w:t>improv</w:t>
            </w:r>
            <w:r w:rsidR="00A75437">
              <w:rPr>
                <w:iCs/>
                <w:kern w:val="24"/>
              </w:rPr>
              <w:t>e</w:t>
            </w:r>
            <w:r>
              <w:rPr>
                <w:iCs/>
                <w:kern w:val="24"/>
              </w:rPr>
              <w:t xml:space="preserve"> GTLs or re</w:t>
            </w:r>
            <w:r w:rsidR="00A75437">
              <w:rPr>
                <w:iCs/>
                <w:kern w:val="24"/>
              </w:rPr>
              <w:t>solve</w:t>
            </w:r>
            <w:r>
              <w:rPr>
                <w:iCs/>
                <w:kern w:val="24"/>
              </w:rPr>
              <w:t xml:space="preserve"> GTCs</w:t>
            </w:r>
            <w:r w:rsidR="00A75437">
              <w:rPr>
                <w:iCs/>
                <w:kern w:val="24"/>
              </w:rPr>
              <w:t xml:space="preserve"> when plausible</w:t>
            </w:r>
            <w:r>
              <w:rPr>
                <w:iCs/>
                <w:kern w:val="24"/>
              </w:rPr>
              <w:t>.  The growing number and magnitude of GTCs that have been deemed Interconnection Reliability Operating Limits (IROL</w:t>
            </w:r>
            <w:r w:rsidR="0030335A">
              <w:rPr>
                <w:iCs/>
                <w:kern w:val="24"/>
              </w:rPr>
              <w:t>s</w:t>
            </w:r>
            <w:r>
              <w:rPr>
                <w:iCs/>
                <w:kern w:val="24"/>
              </w:rPr>
              <w:t xml:space="preserve">) across the system are indicative of the increasing level of risk of widespread regional stability concerns.  </w:t>
            </w:r>
            <w:r w:rsidR="00A75437">
              <w:rPr>
                <w:iCs/>
                <w:kern w:val="24"/>
              </w:rPr>
              <w:t>T</w:t>
            </w:r>
            <w:r>
              <w:rPr>
                <w:iCs/>
                <w:kern w:val="24"/>
              </w:rPr>
              <w:t xml:space="preserve">he proposed improvements to the transmission planning </w:t>
            </w:r>
            <w:r w:rsidR="00A75437">
              <w:rPr>
                <w:iCs/>
                <w:kern w:val="24"/>
              </w:rPr>
              <w:t>process</w:t>
            </w:r>
            <w:r>
              <w:rPr>
                <w:iCs/>
                <w:kern w:val="24"/>
              </w:rPr>
              <w:t xml:space="preserve"> will allow economic generation to serve demand efficiently while maintaining and improving system reliability.  </w:t>
            </w:r>
          </w:p>
          <w:p w14:paraId="284D683B" w14:textId="771A0836" w:rsidR="001D3C77" w:rsidRDefault="001D3C77" w:rsidP="000044A7">
            <w:pPr>
              <w:pStyle w:val="NormalArial"/>
              <w:spacing w:before="120" w:after="120"/>
              <w:rPr>
                <w:iCs/>
                <w:kern w:val="24"/>
              </w:rPr>
            </w:pPr>
            <w:r>
              <w:rPr>
                <w:iCs/>
                <w:kern w:val="24"/>
              </w:rPr>
              <w:t xml:space="preserve">Multiple stakeholder groups are impacted by GTC implementation: </w:t>
            </w:r>
          </w:p>
          <w:p w14:paraId="3CA4687D" w14:textId="77777777" w:rsidR="001D3C77" w:rsidRDefault="001D3C77" w:rsidP="000044A7">
            <w:pPr>
              <w:pStyle w:val="NormalArial"/>
              <w:numPr>
                <w:ilvl w:val="0"/>
                <w:numId w:val="22"/>
              </w:numPr>
              <w:spacing w:before="120" w:after="120"/>
              <w:rPr>
                <w:iCs/>
                <w:kern w:val="24"/>
              </w:rPr>
            </w:pPr>
            <w:r>
              <w:rPr>
                <w:iCs/>
                <w:kern w:val="24"/>
              </w:rPr>
              <w:t xml:space="preserve">Existing generation experiences unforeseeable congestion cost and curtailment penalizing them; </w:t>
            </w:r>
          </w:p>
          <w:p w14:paraId="0A496113" w14:textId="18521386" w:rsidR="001D3C77" w:rsidRDefault="001D3C77" w:rsidP="000044A7">
            <w:pPr>
              <w:pStyle w:val="NormalArial"/>
              <w:numPr>
                <w:ilvl w:val="0"/>
                <w:numId w:val="22"/>
              </w:numPr>
              <w:spacing w:before="120" w:after="120"/>
              <w:rPr>
                <w:iCs/>
                <w:kern w:val="24"/>
              </w:rPr>
            </w:pPr>
            <w:r>
              <w:rPr>
                <w:iCs/>
                <w:kern w:val="24"/>
              </w:rPr>
              <w:t xml:space="preserve">Generation </w:t>
            </w:r>
            <w:r w:rsidR="00E12E6D">
              <w:rPr>
                <w:iCs/>
                <w:kern w:val="24"/>
              </w:rPr>
              <w:t xml:space="preserve">developers </w:t>
            </w:r>
            <w:r>
              <w:rPr>
                <w:iCs/>
                <w:kern w:val="24"/>
              </w:rPr>
              <w:t xml:space="preserve">receive information about areas with stability concerns in an untimely fashion when commissioning is </w:t>
            </w:r>
            <w:r w:rsidR="000044A7">
              <w:rPr>
                <w:iCs/>
                <w:kern w:val="24"/>
              </w:rPr>
              <w:t>eminent</w:t>
            </w:r>
            <w:r>
              <w:rPr>
                <w:iCs/>
                <w:kern w:val="24"/>
              </w:rPr>
              <w:t xml:space="preserve">, or immediately after an asset has been put into operation; </w:t>
            </w:r>
          </w:p>
          <w:p w14:paraId="3C1DCB54" w14:textId="77777777" w:rsidR="001D3C77" w:rsidRDefault="001D3C77" w:rsidP="000044A7">
            <w:pPr>
              <w:pStyle w:val="NormalArial"/>
              <w:numPr>
                <w:ilvl w:val="0"/>
                <w:numId w:val="22"/>
              </w:numPr>
              <w:spacing w:before="120" w:after="120"/>
              <w:rPr>
                <w:iCs/>
                <w:kern w:val="24"/>
              </w:rPr>
            </w:pPr>
            <w:r>
              <w:rPr>
                <w:iCs/>
                <w:kern w:val="24"/>
              </w:rPr>
              <w:t>Load Serving Entities (LSEs) and Customers experience higher cost and risk of undeliverable energy from generators under contract to serve their demand.</w:t>
            </w:r>
          </w:p>
          <w:p w14:paraId="5E0E1C8C" w14:textId="57845B34" w:rsidR="001D3C77" w:rsidRDefault="001D3C77" w:rsidP="000044A7">
            <w:pPr>
              <w:pStyle w:val="NormalArial"/>
              <w:spacing w:before="120" w:after="120"/>
              <w:rPr>
                <w:iCs/>
                <w:kern w:val="24"/>
              </w:rPr>
            </w:pPr>
            <w:r>
              <w:rPr>
                <w:iCs/>
                <w:kern w:val="24"/>
              </w:rPr>
              <w:t>Th</w:t>
            </w:r>
            <w:r w:rsidR="00A75437">
              <w:rPr>
                <w:iCs/>
                <w:kern w:val="24"/>
              </w:rPr>
              <w:t xml:space="preserve">is NPRR </w:t>
            </w:r>
            <w:r>
              <w:rPr>
                <w:iCs/>
                <w:kern w:val="24"/>
              </w:rPr>
              <w:t>introduce</w:t>
            </w:r>
            <w:r w:rsidR="00A75437">
              <w:rPr>
                <w:iCs/>
                <w:kern w:val="24"/>
              </w:rPr>
              <w:t xml:space="preserve">s the following concepts </w:t>
            </w:r>
            <w:r>
              <w:rPr>
                <w:iCs/>
                <w:kern w:val="24"/>
              </w:rPr>
              <w:t>into Section 3.11.2:</w:t>
            </w:r>
          </w:p>
          <w:p w14:paraId="08CE97DB" w14:textId="211EF7BE" w:rsidR="00A71B96" w:rsidRDefault="00A71B96" w:rsidP="000044A7">
            <w:pPr>
              <w:pStyle w:val="NormalArial"/>
              <w:numPr>
                <w:ilvl w:val="1"/>
                <w:numId w:val="21"/>
              </w:numPr>
              <w:spacing w:before="120" w:after="120"/>
              <w:ind w:left="684"/>
            </w:pPr>
            <w:r>
              <w:t>Improve transparency in project analyses by communicating observed expected impacts to GTCs</w:t>
            </w:r>
            <w:r w:rsidR="000044A7">
              <w:t>;</w:t>
            </w:r>
          </w:p>
          <w:p w14:paraId="78A47250" w14:textId="3C1B5D2D" w:rsidR="00A71B96" w:rsidRDefault="00A71B96" w:rsidP="000044A7">
            <w:pPr>
              <w:pStyle w:val="NormalArial"/>
              <w:numPr>
                <w:ilvl w:val="1"/>
                <w:numId w:val="21"/>
              </w:numPr>
              <w:spacing w:before="120" w:after="120"/>
              <w:ind w:left="684"/>
            </w:pPr>
            <w:r>
              <w:t xml:space="preserve">Recognize the incremental value to the system in eliminating a GTC.  Note, the numbers are placeholders and Joint </w:t>
            </w:r>
            <w:r w:rsidR="00BF6FCE">
              <w:t xml:space="preserve">Sponsors </w:t>
            </w:r>
            <w:r>
              <w:t>anticipate discussion and input from stakeholders and staff to refine the values for how many GTCs become operationally problematic and the average incremental value of eliminating one GTC when beyond that number</w:t>
            </w:r>
            <w:r w:rsidR="000044A7">
              <w:t>;</w:t>
            </w:r>
          </w:p>
          <w:p w14:paraId="57C26B62" w14:textId="54E7C234" w:rsidR="00A71B96" w:rsidRDefault="00A71B96" w:rsidP="000044A7">
            <w:pPr>
              <w:pStyle w:val="NormalArial"/>
              <w:numPr>
                <w:ilvl w:val="1"/>
                <w:numId w:val="21"/>
              </w:numPr>
              <w:spacing w:before="120" w:after="120"/>
              <w:ind w:left="684"/>
            </w:pPr>
            <w:r>
              <w:t>Explicitly allow for sponsorship from stakeholders to reduce the realized cost of upgrades.  While this is currently understood to be allowed, it is not explicitly stated</w:t>
            </w:r>
            <w:r w:rsidR="000044A7">
              <w:t>; and</w:t>
            </w:r>
          </w:p>
          <w:p w14:paraId="313E5647" w14:textId="128E4EA4" w:rsidR="00625E5D" w:rsidRPr="00EB6935" w:rsidRDefault="00A71B96" w:rsidP="000044A7">
            <w:pPr>
              <w:pStyle w:val="NormalArial"/>
              <w:numPr>
                <w:ilvl w:val="1"/>
                <w:numId w:val="21"/>
              </w:numPr>
              <w:spacing w:before="120" w:after="120"/>
              <w:ind w:left="684"/>
            </w:pPr>
            <w:r>
              <w:t xml:space="preserve">Allow ERCOT </w:t>
            </w:r>
            <w:r w:rsidR="00E12E6D">
              <w:t xml:space="preserve">Staff </w:t>
            </w:r>
            <w:r>
              <w:t>to develop a study methodology to estimate the incremental value of the benefit to serving system load by releasing generation trapped behind GTCs.</w:t>
            </w:r>
          </w:p>
        </w:tc>
      </w:tr>
      <w:tr w:rsidR="00F349CE" w14:paraId="11FD357E" w14:textId="77777777" w:rsidTr="00F349CE">
        <w:trPr>
          <w:trHeight w:val="518"/>
        </w:trPr>
        <w:tc>
          <w:tcPr>
            <w:tcW w:w="2857" w:type="dxa"/>
            <w:gridSpan w:val="2"/>
            <w:shd w:val="clear" w:color="auto" w:fill="FFFFFF"/>
            <w:vAlign w:val="center"/>
          </w:tcPr>
          <w:p w14:paraId="470BF3ED" w14:textId="69756710" w:rsidR="00F349CE" w:rsidRDefault="00E073B9" w:rsidP="00F44236">
            <w:pPr>
              <w:pStyle w:val="Header"/>
            </w:pPr>
            <w:r>
              <w:t>PRS Decision</w:t>
            </w:r>
          </w:p>
        </w:tc>
        <w:tc>
          <w:tcPr>
            <w:tcW w:w="7583" w:type="dxa"/>
            <w:gridSpan w:val="2"/>
            <w:vAlign w:val="center"/>
          </w:tcPr>
          <w:p w14:paraId="3099A935" w14:textId="732A9586" w:rsidR="00F349CE" w:rsidRDefault="00E073B9" w:rsidP="000044A7">
            <w:pPr>
              <w:pStyle w:val="NormalArial"/>
              <w:spacing w:before="120" w:after="120"/>
              <w:rPr>
                <w:iCs/>
                <w:kern w:val="24"/>
              </w:rPr>
            </w:pPr>
            <w:r>
              <w:rPr>
                <w:iCs/>
                <w:kern w:val="24"/>
              </w:rPr>
              <w:t>On 9/17/25, PRS voted unanimously t</w:t>
            </w:r>
            <w:r w:rsidRPr="00E073B9">
              <w:rPr>
                <w:iCs/>
                <w:kern w:val="24"/>
              </w:rPr>
              <w:t>o table NPRR1295 and refer the issue to ROS</w:t>
            </w:r>
            <w:r>
              <w:rPr>
                <w:iCs/>
                <w:kern w:val="24"/>
              </w:rPr>
              <w:t xml:space="preserve">.  All Market Segments participated in the vote. </w:t>
            </w:r>
          </w:p>
        </w:tc>
      </w:tr>
      <w:tr w:rsidR="00F349CE" w14:paraId="1925EC7D" w14:textId="77777777" w:rsidTr="00F349CE">
        <w:trPr>
          <w:trHeight w:val="518"/>
        </w:trPr>
        <w:tc>
          <w:tcPr>
            <w:tcW w:w="2857" w:type="dxa"/>
            <w:gridSpan w:val="2"/>
            <w:tcBorders>
              <w:bottom w:val="single" w:sz="4" w:space="0" w:color="auto"/>
            </w:tcBorders>
            <w:shd w:val="clear" w:color="auto" w:fill="FFFFFF"/>
            <w:vAlign w:val="center"/>
          </w:tcPr>
          <w:p w14:paraId="2EF07AAB" w14:textId="7780FC1F" w:rsidR="00F349CE" w:rsidRDefault="00E073B9" w:rsidP="00F44236">
            <w:pPr>
              <w:pStyle w:val="Header"/>
            </w:pPr>
            <w:r>
              <w:lastRenderedPageBreak/>
              <w:t>Summary of PRS Discussion</w:t>
            </w:r>
          </w:p>
        </w:tc>
        <w:tc>
          <w:tcPr>
            <w:tcW w:w="7583" w:type="dxa"/>
            <w:gridSpan w:val="2"/>
            <w:tcBorders>
              <w:bottom w:val="single" w:sz="4" w:space="0" w:color="auto"/>
            </w:tcBorders>
            <w:vAlign w:val="center"/>
          </w:tcPr>
          <w:p w14:paraId="5A9ECCDC" w14:textId="201FD99F" w:rsidR="0029784B" w:rsidRDefault="00143C75" w:rsidP="00CA7061">
            <w:pPr>
              <w:pStyle w:val="NormalArial"/>
              <w:spacing w:before="120" w:after="120"/>
              <w:rPr>
                <w:iCs/>
                <w:kern w:val="24"/>
              </w:rPr>
            </w:pPr>
            <w:r>
              <w:rPr>
                <w:iCs/>
                <w:kern w:val="24"/>
              </w:rPr>
              <w:t xml:space="preserve">On 9/17/25, </w:t>
            </w:r>
            <w:r w:rsidR="007308F4">
              <w:rPr>
                <w:iCs/>
                <w:kern w:val="24"/>
              </w:rPr>
              <w:t>PRS reviewed NPRR1295 and referenced PGRR130.  ERCOT cited concerns with NPRR1295 including</w:t>
            </w:r>
            <w:r w:rsidR="00830B55">
              <w:rPr>
                <w:iCs/>
                <w:kern w:val="24"/>
              </w:rPr>
              <w:t xml:space="preserve"> </w:t>
            </w:r>
            <w:r w:rsidR="00CA7061">
              <w:rPr>
                <w:iCs/>
                <w:kern w:val="24"/>
              </w:rPr>
              <w:t xml:space="preserve">ERCOT’s </w:t>
            </w:r>
            <w:r w:rsidR="00830B55">
              <w:rPr>
                <w:iCs/>
                <w:kern w:val="24"/>
              </w:rPr>
              <w:t>potential lack of legal authority to endorse projects not meeting cost benefit;</w:t>
            </w:r>
            <w:r w:rsidR="00CA7061">
              <w:rPr>
                <w:iCs/>
                <w:kern w:val="24"/>
              </w:rPr>
              <w:t xml:space="preserve"> </w:t>
            </w:r>
            <w:r w:rsidR="00830B55">
              <w:rPr>
                <w:iCs/>
                <w:kern w:val="24"/>
              </w:rPr>
              <w:t xml:space="preserve">discrepancies between proposed and current economic analyses; potential issues caused by partial funding proposals; </w:t>
            </w:r>
            <w:r w:rsidR="00CA7061">
              <w:rPr>
                <w:iCs/>
                <w:kern w:val="24"/>
              </w:rPr>
              <w:t xml:space="preserve">and </w:t>
            </w:r>
            <w:r w:rsidR="00830B55">
              <w:rPr>
                <w:iCs/>
                <w:kern w:val="24"/>
              </w:rPr>
              <w:t>impracticality of ERCOT evaluating alternate projects for GTC impacts</w:t>
            </w:r>
            <w:r w:rsidR="00CA7061">
              <w:rPr>
                <w:iCs/>
                <w:kern w:val="24"/>
              </w:rPr>
              <w:t xml:space="preserve">.  Other participants criticized NPRR1295 impact on consumers and perceived undermining of congestion cost tests. </w:t>
            </w:r>
          </w:p>
        </w:tc>
      </w:tr>
    </w:tbl>
    <w:p w14:paraId="456C4CE6" w14:textId="77777777" w:rsid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CA7061" w:rsidRPr="00EC7156" w14:paraId="0E327998" w14:textId="77777777" w:rsidTr="000A18D4">
        <w:trPr>
          <w:trHeight w:val="518"/>
        </w:trPr>
        <w:tc>
          <w:tcPr>
            <w:tcW w:w="10440" w:type="dxa"/>
            <w:gridSpan w:val="2"/>
            <w:shd w:val="clear" w:color="auto" w:fill="FFFFFF"/>
            <w:vAlign w:val="center"/>
          </w:tcPr>
          <w:p w14:paraId="7E11DC04" w14:textId="77777777" w:rsidR="00CA7061" w:rsidRPr="00EC7156" w:rsidRDefault="00CA7061" w:rsidP="000A18D4">
            <w:pPr>
              <w:pStyle w:val="NormalArial"/>
              <w:spacing w:before="120" w:after="120"/>
              <w:jc w:val="center"/>
              <w:rPr>
                <w:b/>
                <w:bCs/>
              </w:rPr>
            </w:pPr>
            <w:r w:rsidRPr="00EC7156">
              <w:rPr>
                <w:b/>
                <w:bCs/>
              </w:rPr>
              <w:t>Opinion</w:t>
            </w:r>
          </w:p>
        </w:tc>
      </w:tr>
      <w:tr w:rsidR="00CA7061" w14:paraId="689B7B04" w14:textId="77777777" w:rsidTr="000A18D4">
        <w:trPr>
          <w:trHeight w:val="518"/>
        </w:trPr>
        <w:tc>
          <w:tcPr>
            <w:tcW w:w="2880" w:type="dxa"/>
            <w:shd w:val="clear" w:color="auto" w:fill="FFFFFF"/>
            <w:vAlign w:val="center"/>
          </w:tcPr>
          <w:p w14:paraId="416F84AD" w14:textId="77777777" w:rsidR="00CA7061" w:rsidRDefault="00CA7061" w:rsidP="000A18D4">
            <w:pPr>
              <w:pStyle w:val="Header"/>
              <w:spacing w:before="120" w:after="120"/>
            </w:pPr>
            <w:r>
              <w:t>Credit Review</w:t>
            </w:r>
          </w:p>
        </w:tc>
        <w:tc>
          <w:tcPr>
            <w:tcW w:w="7560" w:type="dxa"/>
            <w:vAlign w:val="center"/>
          </w:tcPr>
          <w:p w14:paraId="6E41AD1F" w14:textId="77777777" w:rsidR="00CA7061" w:rsidRDefault="00CA7061" w:rsidP="000A18D4">
            <w:pPr>
              <w:pStyle w:val="NormalArial"/>
              <w:spacing w:before="120" w:after="120"/>
            </w:pPr>
            <w:r>
              <w:t>To be determined</w:t>
            </w:r>
          </w:p>
        </w:tc>
      </w:tr>
      <w:tr w:rsidR="00CA7061" w14:paraId="02A8AC7E" w14:textId="77777777" w:rsidTr="000A18D4">
        <w:trPr>
          <w:trHeight w:val="518"/>
        </w:trPr>
        <w:tc>
          <w:tcPr>
            <w:tcW w:w="2880" w:type="dxa"/>
            <w:shd w:val="clear" w:color="auto" w:fill="FFFFFF"/>
            <w:vAlign w:val="center"/>
          </w:tcPr>
          <w:p w14:paraId="2FCB32ED" w14:textId="77777777" w:rsidR="00CA7061" w:rsidRDefault="00CA7061" w:rsidP="000A18D4">
            <w:pPr>
              <w:pStyle w:val="Header"/>
              <w:spacing w:before="120" w:after="120"/>
            </w:pPr>
            <w:r>
              <w:t>Independent Market Monitor Opinion</w:t>
            </w:r>
          </w:p>
        </w:tc>
        <w:tc>
          <w:tcPr>
            <w:tcW w:w="7560" w:type="dxa"/>
            <w:vAlign w:val="center"/>
          </w:tcPr>
          <w:p w14:paraId="216D8C36" w14:textId="77777777" w:rsidR="00CA7061" w:rsidRDefault="00CA7061" w:rsidP="000A18D4">
            <w:pPr>
              <w:pStyle w:val="NormalArial"/>
              <w:spacing w:before="120" w:after="120"/>
            </w:pPr>
            <w:r>
              <w:t>To be determined</w:t>
            </w:r>
          </w:p>
        </w:tc>
      </w:tr>
      <w:tr w:rsidR="00CA7061" w14:paraId="6C41E4AB" w14:textId="77777777" w:rsidTr="000A18D4">
        <w:trPr>
          <w:trHeight w:val="518"/>
        </w:trPr>
        <w:tc>
          <w:tcPr>
            <w:tcW w:w="2880" w:type="dxa"/>
            <w:shd w:val="clear" w:color="auto" w:fill="FFFFFF"/>
            <w:vAlign w:val="center"/>
          </w:tcPr>
          <w:p w14:paraId="1BEE0C15" w14:textId="77777777" w:rsidR="00CA7061" w:rsidRDefault="00CA7061" w:rsidP="000A18D4">
            <w:pPr>
              <w:pStyle w:val="Header"/>
              <w:spacing w:before="120" w:after="120"/>
            </w:pPr>
            <w:r>
              <w:t>ERCOT Opinion</w:t>
            </w:r>
          </w:p>
        </w:tc>
        <w:tc>
          <w:tcPr>
            <w:tcW w:w="7560" w:type="dxa"/>
            <w:vAlign w:val="center"/>
          </w:tcPr>
          <w:p w14:paraId="16523EDA" w14:textId="77777777" w:rsidR="00CA7061" w:rsidRDefault="00CA7061" w:rsidP="000A18D4">
            <w:pPr>
              <w:pStyle w:val="NormalArial"/>
              <w:spacing w:before="120" w:after="120"/>
            </w:pPr>
            <w:r>
              <w:t>To be determined</w:t>
            </w:r>
          </w:p>
        </w:tc>
      </w:tr>
      <w:tr w:rsidR="00CA7061" w14:paraId="77E6D2B3" w14:textId="77777777" w:rsidTr="000A18D4">
        <w:trPr>
          <w:trHeight w:val="518"/>
        </w:trPr>
        <w:tc>
          <w:tcPr>
            <w:tcW w:w="2880" w:type="dxa"/>
            <w:tcBorders>
              <w:bottom w:val="single" w:sz="4" w:space="0" w:color="auto"/>
            </w:tcBorders>
            <w:shd w:val="clear" w:color="auto" w:fill="FFFFFF"/>
            <w:vAlign w:val="center"/>
          </w:tcPr>
          <w:p w14:paraId="36EE6C28" w14:textId="77777777" w:rsidR="00CA7061" w:rsidRDefault="00CA7061" w:rsidP="000A18D4">
            <w:pPr>
              <w:pStyle w:val="Header"/>
              <w:spacing w:before="120" w:after="120"/>
            </w:pPr>
            <w:r>
              <w:t>ERCOT Market Impact Statement</w:t>
            </w:r>
          </w:p>
        </w:tc>
        <w:tc>
          <w:tcPr>
            <w:tcW w:w="7560" w:type="dxa"/>
            <w:tcBorders>
              <w:bottom w:val="single" w:sz="4" w:space="0" w:color="auto"/>
            </w:tcBorders>
            <w:vAlign w:val="center"/>
          </w:tcPr>
          <w:p w14:paraId="73B81411" w14:textId="77777777" w:rsidR="00CA7061" w:rsidRDefault="00CA7061" w:rsidP="000A18D4">
            <w:pPr>
              <w:pStyle w:val="NormalArial"/>
              <w:spacing w:before="120" w:after="120"/>
            </w:pPr>
            <w:r>
              <w:t>To be determined</w:t>
            </w:r>
          </w:p>
        </w:tc>
      </w:tr>
    </w:tbl>
    <w:p w14:paraId="1BE95FEC" w14:textId="77777777" w:rsidR="00CA7061" w:rsidRPr="00D85807" w:rsidRDefault="00CA7061">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7C7D7C76" w:rsidR="00176375" w:rsidRPr="00176375" w:rsidRDefault="009A3772" w:rsidP="00176375">
            <w:pPr>
              <w:pStyle w:val="Header"/>
              <w:jc w:val="center"/>
              <w:rPr>
                <w:bCs w:val="0"/>
              </w:rP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5F07EECB" w:rsidR="009A3772" w:rsidRDefault="003332CF">
            <w:pPr>
              <w:pStyle w:val="NormalArial"/>
            </w:pPr>
            <w:r w:rsidRPr="00543BBC">
              <w:t xml:space="preserve">Alexandra Miller / </w:t>
            </w:r>
            <w:r>
              <w:t>Kevin Hanson / Kat Patrick</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3B62ED24" w:rsidR="009A3772" w:rsidRDefault="003332CF">
            <w:pPr>
              <w:pStyle w:val="NormalArial"/>
            </w:pPr>
            <w:hyperlink r:id="rId17" w:history="1">
              <w:r w:rsidRPr="00E57BF5">
                <w:rPr>
                  <w:rStyle w:val="Hyperlink"/>
                </w:rPr>
                <w:t>Alexandra.Miller@edf-re.com</w:t>
              </w:r>
            </w:hyperlink>
            <w:r>
              <w:rPr>
                <w:rStyle w:val="Hyperlink"/>
              </w:rPr>
              <w:t xml:space="preserve"> / </w:t>
            </w:r>
            <w:hyperlink r:id="rId18" w:history="1">
              <w:r w:rsidRPr="00437A32">
                <w:rPr>
                  <w:rStyle w:val="Hyperlink"/>
                </w:rPr>
                <w:t>khanson@invenergy.com</w:t>
              </w:r>
            </w:hyperlink>
            <w:r>
              <w:rPr>
                <w:rStyle w:val="Hyperlink"/>
              </w:rPr>
              <w:t xml:space="preserve"> / </w:t>
            </w:r>
            <w:r w:rsidRPr="00F92C2B">
              <w:rPr>
                <w:rStyle w:val="Hyperlink"/>
              </w:rPr>
              <w:t>Kat.Patrick@patternenergy.com</w:t>
            </w:r>
          </w:p>
        </w:tc>
      </w:tr>
      <w:tr w:rsidR="003332CF" w14:paraId="343A715E" w14:textId="77777777" w:rsidTr="00D176CF">
        <w:trPr>
          <w:cantSplit/>
          <w:trHeight w:val="432"/>
        </w:trPr>
        <w:tc>
          <w:tcPr>
            <w:tcW w:w="2880" w:type="dxa"/>
            <w:shd w:val="clear" w:color="auto" w:fill="FFFFFF"/>
            <w:vAlign w:val="center"/>
          </w:tcPr>
          <w:p w14:paraId="0FC38B83" w14:textId="77777777" w:rsidR="003332CF" w:rsidRPr="00B93CA0" w:rsidRDefault="003332CF" w:rsidP="003332CF">
            <w:pPr>
              <w:pStyle w:val="Header"/>
              <w:rPr>
                <w:bCs w:val="0"/>
              </w:rPr>
            </w:pPr>
            <w:r w:rsidRPr="00B93CA0">
              <w:rPr>
                <w:bCs w:val="0"/>
              </w:rPr>
              <w:t>Company</w:t>
            </w:r>
          </w:p>
        </w:tc>
        <w:tc>
          <w:tcPr>
            <w:tcW w:w="7560" w:type="dxa"/>
            <w:vAlign w:val="center"/>
          </w:tcPr>
          <w:p w14:paraId="5BCBCB13" w14:textId="66C49DD4" w:rsidR="003332CF" w:rsidRDefault="003332CF" w:rsidP="003332CF">
            <w:pPr>
              <w:pStyle w:val="NormalArial"/>
            </w:pPr>
            <w:r>
              <w:t>EDF power solutions / Invenergy / Pattern Energy</w:t>
            </w:r>
            <w:r w:rsidR="00BF6FCE">
              <w:t xml:space="preserve"> (“Joint Sponsors”)</w:t>
            </w:r>
          </w:p>
        </w:tc>
      </w:tr>
      <w:tr w:rsidR="003332CF"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3332CF" w:rsidRPr="00B93CA0" w:rsidRDefault="003332CF" w:rsidP="003332CF">
            <w:pPr>
              <w:pStyle w:val="Header"/>
              <w:rPr>
                <w:bCs w:val="0"/>
              </w:rPr>
            </w:pPr>
            <w:r w:rsidRPr="00B93CA0">
              <w:rPr>
                <w:bCs w:val="0"/>
              </w:rPr>
              <w:t>Phone Number</w:t>
            </w:r>
          </w:p>
        </w:tc>
        <w:tc>
          <w:tcPr>
            <w:tcW w:w="7560" w:type="dxa"/>
            <w:tcBorders>
              <w:bottom w:val="single" w:sz="4" w:space="0" w:color="auto"/>
            </w:tcBorders>
            <w:vAlign w:val="center"/>
          </w:tcPr>
          <w:p w14:paraId="69130F99" w14:textId="215F3DFF" w:rsidR="003332CF" w:rsidRDefault="003332CF" w:rsidP="003332CF">
            <w:pPr>
              <w:pStyle w:val="NormalArial"/>
            </w:pPr>
            <w:r>
              <w:t>615-420-0471 / 713-884-9202 / 973-906-4275</w:t>
            </w:r>
          </w:p>
        </w:tc>
      </w:tr>
      <w:tr w:rsidR="003332CF" w14:paraId="5A40C307" w14:textId="77777777" w:rsidTr="00D176CF">
        <w:trPr>
          <w:cantSplit/>
          <w:trHeight w:val="432"/>
        </w:trPr>
        <w:tc>
          <w:tcPr>
            <w:tcW w:w="2880" w:type="dxa"/>
            <w:shd w:val="clear" w:color="auto" w:fill="FFFFFF"/>
            <w:vAlign w:val="center"/>
          </w:tcPr>
          <w:p w14:paraId="0D6A67F9" w14:textId="77777777" w:rsidR="003332CF" w:rsidRPr="00B93CA0" w:rsidRDefault="003332CF" w:rsidP="003332CF">
            <w:pPr>
              <w:pStyle w:val="Header"/>
              <w:rPr>
                <w:bCs w:val="0"/>
              </w:rPr>
            </w:pPr>
            <w:r>
              <w:rPr>
                <w:bCs w:val="0"/>
              </w:rPr>
              <w:t>Cell</w:t>
            </w:r>
            <w:r w:rsidRPr="00B93CA0">
              <w:rPr>
                <w:bCs w:val="0"/>
              </w:rPr>
              <w:t xml:space="preserve"> Number</w:t>
            </w:r>
          </w:p>
        </w:tc>
        <w:tc>
          <w:tcPr>
            <w:tcW w:w="7560" w:type="dxa"/>
            <w:vAlign w:val="center"/>
          </w:tcPr>
          <w:p w14:paraId="46237B5F" w14:textId="59ABD91D" w:rsidR="003332CF" w:rsidRDefault="003332CF" w:rsidP="003332CF">
            <w:pPr>
              <w:pStyle w:val="NormalArial"/>
            </w:pPr>
            <w:r>
              <w:t>615-420-0471 / 713-884-9202 / 973-906-4275</w:t>
            </w:r>
          </w:p>
        </w:tc>
      </w:tr>
      <w:tr w:rsidR="003332CF"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3332CF" w:rsidRPr="00B93CA0" w:rsidRDefault="003332CF" w:rsidP="003332CF">
            <w:pPr>
              <w:pStyle w:val="Header"/>
              <w:rPr>
                <w:bCs w:val="0"/>
              </w:rPr>
            </w:pPr>
            <w:r>
              <w:rPr>
                <w:bCs w:val="0"/>
              </w:rPr>
              <w:t>Market Segment</w:t>
            </w:r>
          </w:p>
        </w:tc>
        <w:tc>
          <w:tcPr>
            <w:tcW w:w="7560" w:type="dxa"/>
            <w:tcBorders>
              <w:bottom w:val="single" w:sz="4" w:space="0" w:color="auto"/>
            </w:tcBorders>
            <w:vAlign w:val="center"/>
          </w:tcPr>
          <w:p w14:paraId="2A021FEE" w14:textId="6E3072C0" w:rsidR="003332CF" w:rsidRDefault="003332CF" w:rsidP="003332CF">
            <w:pPr>
              <w:pStyle w:val="NormalArial"/>
            </w:pPr>
            <w:r>
              <w:t>Independent Generator</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05BD159B" w:rsidR="009A3772" w:rsidRPr="00D56D61" w:rsidRDefault="003332CF">
            <w:pPr>
              <w:pStyle w:val="NormalArial"/>
            </w:pPr>
            <w:r>
              <w:rPr>
                <w:rFonts w:cs="Arial"/>
              </w:rPr>
              <w:t>Jordan Troublefield</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782B03A9" w:rsidR="009A3772" w:rsidRPr="00D56D61" w:rsidRDefault="003332CF">
            <w:pPr>
              <w:pStyle w:val="NormalArial"/>
            </w:pPr>
            <w:hyperlink r:id="rId19" w:history="1">
              <w:r w:rsidRPr="004777CA">
                <w:rPr>
                  <w:rStyle w:val="Hyperlink"/>
                </w:rPr>
                <w:t>Jordan.Troublefield@ercot.com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5400BB02" w:rsidR="009A3772" w:rsidRDefault="003332CF">
            <w:pPr>
              <w:pStyle w:val="NormalArial"/>
            </w:pPr>
            <w:r>
              <w:rPr>
                <w:rFonts w:cs="Arial"/>
              </w:rPr>
              <w:t>512-248-6521</w:t>
            </w:r>
          </w:p>
        </w:tc>
      </w:tr>
    </w:tbl>
    <w:p w14:paraId="419D3C26" w14:textId="77777777" w:rsidR="000044A7" w:rsidRDefault="000044A7" w:rsidP="000044A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CA7061" w14:paraId="01CFAEC7" w14:textId="77777777" w:rsidTr="000A18D4">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6EBDED0" w14:textId="77777777" w:rsidR="00CA7061" w:rsidRDefault="00CA7061" w:rsidP="000A18D4">
            <w:pPr>
              <w:pStyle w:val="NormalArial"/>
              <w:ind w:hanging="2"/>
              <w:jc w:val="center"/>
              <w:rPr>
                <w:b/>
              </w:rPr>
            </w:pPr>
            <w:r>
              <w:rPr>
                <w:b/>
              </w:rPr>
              <w:t>Comments Received</w:t>
            </w:r>
          </w:p>
        </w:tc>
      </w:tr>
      <w:tr w:rsidR="00CA7061" w14:paraId="4B733CBD" w14:textId="77777777" w:rsidTr="000A18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770BA46" w14:textId="77777777" w:rsidR="00CA7061" w:rsidRDefault="00CA7061" w:rsidP="000A18D4">
            <w:pPr>
              <w:pStyle w:val="NormalArial"/>
              <w:ind w:hanging="2"/>
              <w:rPr>
                <w:bCs/>
              </w:rPr>
            </w:pPr>
            <w:r w:rsidRPr="0027027D">
              <w:rPr>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5AA6C8D3" w14:textId="77777777" w:rsidR="00CA7061" w:rsidRDefault="00CA7061" w:rsidP="000A18D4">
            <w:pPr>
              <w:pStyle w:val="NormalArial"/>
              <w:ind w:hanging="2"/>
              <w:rPr>
                <w:b/>
              </w:rPr>
            </w:pPr>
            <w:r>
              <w:rPr>
                <w:b/>
              </w:rPr>
              <w:t>Comment Summary</w:t>
            </w:r>
          </w:p>
        </w:tc>
      </w:tr>
      <w:tr w:rsidR="00CA7061" w14:paraId="4C0B6A81" w14:textId="77777777" w:rsidTr="000A18D4">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1EEE02B1" w14:textId="77777777" w:rsidR="00CA7061" w:rsidRPr="001D2ED9" w:rsidRDefault="00CA7061" w:rsidP="000A18D4">
            <w:pPr>
              <w:spacing w:before="120" w:after="120"/>
              <w:rPr>
                <w:rFonts w:ascii="Arial" w:hAnsi="Arial" w:cs="Arial"/>
              </w:rPr>
            </w:pPr>
            <w:r>
              <w:rPr>
                <w:rFonts w:ascii="Arial" w:hAnsi="Arial" w:cs="Arial"/>
              </w:rPr>
              <w:lastRenderedPageBreak/>
              <w:t>None</w:t>
            </w:r>
          </w:p>
        </w:tc>
        <w:tc>
          <w:tcPr>
            <w:tcW w:w="7560" w:type="dxa"/>
            <w:tcBorders>
              <w:top w:val="single" w:sz="4" w:space="0" w:color="auto"/>
              <w:left w:val="single" w:sz="4" w:space="0" w:color="auto"/>
              <w:bottom w:val="single" w:sz="4" w:space="0" w:color="auto"/>
              <w:right w:val="single" w:sz="4" w:space="0" w:color="auto"/>
            </w:tcBorders>
            <w:vAlign w:val="center"/>
          </w:tcPr>
          <w:p w14:paraId="2BEA0696" w14:textId="77777777" w:rsidR="00CA7061" w:rsidRPr="001D2ED9" w:rsidRDefault="00CA7061" w:rsidP="000A18D4">
            <w:pPr>
              <w:spacing w:before="120" w:after="120"/>
              <w:rPr>
                <w:rFonts w:ascii="Arial" w:hAnsi="Arial" w:cs="Arial"/>
              </w:rPr>
            </w:pPr>
          </w:p>
        </w:tc>
      </w:tr>
    </w:tbl>
    <w:p w14:paraId="64CEA70F" w14:textId="77777777" w:rsidR="00CA7061" w:rsidRDefault="00CA7061" w:rsidP="000044A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44A7" w:rsidRPr="00E04213" w14:paraId="10AB7673" w14:textId="77777777" w:rsidTr="00253326">
        <w:trPr>
          <w:trHeight w:val="350"/>
        </w:trPr>
        <w:tc>
          <w:tcPr>
            <w:tcW w:w="10440" w:type="dxa"/>
            <w:tcBorders>
              <w:bottom w:val="single" w:sz="4" w:space="0" w:color="auto"/>
            </w:tcBorders>
            <w:shd w:val="clear" w:color="auto" w:fill="FFFFFF"/>
            <w:vAlign w:val="center"/>
          </w:tcPr>
          <w:p w14:paraId="48196102" w14:textId="77777777" w:rsidR="000044A7" w:rsidRPr="00E04213" w:rsidRDefault="000044A7" w:rsidP="00253326">
            <w:pPr>
              <w:tabs>
                <w:tab w:val="center" w:pos="4320"/>
                <w:tab w:val="right" w:pos="8640"/>
              </w:tabs>
              <w:jc w:val="center"/>
              <w:rPr>
                <w:rFonts w:ascii="Arial" w:hAnsi="Arial" w:cs="Arial"/>
                <w:b/>
                <w:bCs/>
                <w:color w:val="000000"/>
              </w:rPr>
            </w:pPr>
            <w:r w:rsidRPr="00E04213">
              <w:rPr>
                <w:rFonts w:ascii="Arial" w:hAnsi="Arial" w:cs="Arial"/>
                <w:b/>
                <w:bCs/>
                <w:color w:val="000000"/>
              </w:rPr>
              <w:t>Market Rules Notes</w:t>
            </w:r>
          </w:p>
        </w:tc>
      </w:tr>
    </w:tbl>
    <w:p w14:paraId="1CEBE2C3" w14:textId="00BA855D" w:rsidR="000044A7" w:rsidRPr="0067141E" w:rsidRDefault="000044A7" w:rsidP="000044A7">
      <w:pPr>
        <w:pStyle w:val="NormalArial"/>
        <w:spacing w:before="120" w:after="120"/>
        <w:rPr>
          <w:rFonts w:cs="Arial"/>
          <w:color w:val="000000"/>
        </w:rPr>
      </w:pPr>
      <w:r w:rsidRPr="0067141E">
        <w:rPr>
          <w:rFonts w:cs="Arial"/>
          <w:color w:val="000000"/>
        </w:rPr>
        <w:t>Please note that the following NPRR(s) also propose revisions to</w:t>
      </w:r>
      <w:r>
        <w:rPr>
          <w:rFonts w:cs="Arial"/>
          <w:color w:val="000000"/>
        </w:rPr>
        <w:t xml:space="preserve"> Section 3.11.2</w:t>
      </w:r>
      <w:r w:rsidRPr="0067141E">
        <w:rPr>
          <w:rFonts w:cs="Arial"/>
          <w:color w:val="000000"/>
        </w:rPr>
        <w:t>:</w:t>
      </w:r>
    </w:p>
    <w:p w14:paraId="2AF16888" w14:textId="78C4662F" w:rsidR="000044A7" w:rsidRDefault="000044A7" w:rsidP="000044A7">
      <w:pPr>
        <w:pStyle w:val="NormalArial"/>
        <w:numPr>
          <w:ilvl w:val="0"/>
          <w:numId w:val="27"/>
        </w:numPr>
        <w:spacing w:before="120" w:after="120"/>
        <w:rPr>
          <w:rFonts w:cs="Arial"/>
          <w:color w:val="000000"/>
        </w:rPr>
      </w:pPr>
      <w:r w:rsidRPr="0067141E">
        <w:rPr>
          <w:rFonts w:cs="Arial"/>
          <w:color w:val="000000"/>
        </w:rPr>
        <w:t>NPRR</w:t>
      </w:r>
      <w:r>
        <w:rPr>
          <w:rFonts w:cs="Arial"/>
          <w:color w:val="000000"/>
        </w:rPr>
        <w:t>1070</w:t>
      </w:r>
      <w:r w:rsidRPr="0067141E">
        <w:rPr>
          <w:rFonts w:cs="Arial"/>
          <w:color w:val="000000"/>
        </w:rPr>
        <w:t>, Planning Criteria for GTC Exit Solutions</w:t>
      </w:r>
    </w:p>
    <w:p w14:paraId="66203B1B" w14:textId="00132D2C" w:rsidR="009A3772" w:rsidRPr="000044A7" w:rsidRDefault="000044A7" w:rsidP="000044A7">
      <w:pPr>
        <w:pStyle w:val="NormalArial"/>
        <w:numPr>
          <w:ilvl w:val="0"/>
          <w:numId w:val="27"/>
        </w:numPr>
        <w:spacing w:before="120" w:after="120"/>
        <w:rPr>
          <w:rFonts w:cs="Arial"/>
          <w:color w:val="000000"/>
        </w:rPr>
      </w:pPr>
      <w:r>
        <w:rPr>
          <w:rFonts w:cs="Arial"/>
          <w:color w:val="000000"/>
        </w:rPr>
        <w:t xml:space="preserve">NPRR1286, </w:t>
      </w:r>
      <w:r w:rsidRPr="000044A7">
        <w:rPr>
          <w:rFonts w:cs="Arial"/>
          <w:color w:val="000000"/>
        </w:rPr>
        <w:t>Establish Multi-Value Criteria for Resiliency-Related Transmission Project Evaluation</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28A6103F" w14:textId="77777777" w:rsidR="003332CF" w:rsidRPr="003332CF" w:rsidRDefault="003332CF" w:rsidP="003332CF">
      <w:pPr>
        <w:rPr>
          <w:b/>
          <w:bCs/>
          <w:i/>
        </w:rPr>
      </w:pPr>
      <w:bookmarkStart w:id="1" w:name="_Toc114235793"/>
      <w:bookmarkStart w:id="2" w:name="_Toc144691966"/>
      <w:bookmarkStart w:id="3" w:name="_Toc204048576"/>
      <w:bookmarkStart w:id="4" w:name="_Toc400526178"/>
      <w:bookmarkStart w:id="5" w:name="_Toc405534496"/>
      <w:bookmarkStart w:id="6" w:name="_Toc406570509"/>
      <w:bookmarkStart w:id="7" w:name="_Toc410910661"/>
      <w:bookmarkStart w:id="8" w:name="_Toc411841089"/>
      <w:bookmarkStart w:id="9" w:name="_Toc422147051"/>
      <w:bookmarkStart w:id="10" w:name="_Toc433020647"/>
      <w:bookmarkStart w:id="11" w:name="_Toc437262088"/>
      <w:bookmarkStart w:id="12" w:name="_Toc478375265"/>
      <w:bookmarkStart w:id="13" w:name="_Toc189040228"/>
      <w:commentRangeStart w:id="14"/>
      <w:r w:rsidRPr="003332CF">
        <w:rPr>
          <w:b/>
          <w:bCs/>
          <w:i/>
        </w:rPr>
        <w:t>3.11.2</w:t>
      </w:r>
      <w:commentRangeEnd w:id="14"/>
      <w:r w:rsidR="000044A7">
        <w:rPr>
          <w:rStyle w:val="CommentReference"/>
        </w:rPr>
        <w:commentReference w:id="14"/>
      </w:r>
      <w:r w:rsidRPr="003332CF">
        <w:rPr>
          <w:b/>
          <w:bCs/>
          <w:i/>
        </w:rPr>
        <w:tab/>
        <w:t>Planning Criteria</w:t>
      </w:r>
      <w:bookmarkEnd w:id="1"/>
      <w:bookmarkEnd w:id="2"/>
      <w:bookmarkEnd w:id="3"/>
      <w:bookmarkEnd w:id="4"/>
      <w:bookmarkEnd w:id="5"/>
      <w:bookmarkEnd w:id="6"/>
      <w:bookmarkEnd w:id="7"/>
      <w:bookmarkEnd w:id="8"/>
      <w:bookmarkEnd w:id="9"/>
      <w:bookmarkEnd w:id="10"/>
      <w:bookmarkEnd w:id="11"/>
      <w:bookmarkEnd w:id="12"/>
      <w:bookmarkEnd w:id="13"/>
    </w:p>
    <w:p w14:paraId="4FD97B07" w14:textId="77777777" w:rsidR="003332CF" w:rsidRPr="003332CF" w:rsidRDefault="003332CF" w:rsidP="003332CF">
      <w:pPr>
        <w:rPr>
          <w:b/>
          <w:bCs/>
          <w:i/>
        </w:rPr>
      </w:pPr>
    </w:p>
    <w:p w14:paraId="05CA0C91" w14:textId="3B773157" w:rsidR="003332CF" w:rsidRPr="003332CF" w:rsidRDefault="003332CF" w:rsidP="003332CF">
      <w:pPr>
        <w:spacing w:after="240"/>
        <w:ind w:left="720" w:hanging="720"/>
        <w:rPr>
          <w:iCs/>
        </w:rPr>
      </w:pPr>
      <w:r w:rsidRPr="003332CF">
        <w:rPr>
          <w:iCs/>
        </w:rPr>
        <w:t>(1)</w:t>
      </w:r>
      <w:r w:rsidRPr="003332CF">
        <w:rPr>
          <w:iCs/>
        </w:rPr>
        <w:tab/>
        <w:t xml:space="preserve">ERCOT and Transmission Service Providers (TSPs) shall evaluate the need for transmission system improvements and shall evaluate the relative value of alternative improvements based on established technical and economic criteria. </w:t>
      </w:r>
    </w:p>
    <w:p w14:paraId="3350DBB0" w14:textId="77777777" w:rsidR="003332CF" w:rsidRPr="003332CF" w:rsidRDefault="003332CF" w:rsidP="003332CF">
      <w:pPr>
        <w:spacing w:after="240"/>
        <w:ind w:left="720" w:hanging="720"/>
        <w:rPr>
          <w:iCs/>
        </w:rPr>
      </w:pPr>
      <w:r w:rsidRPr="003332CF">
        <w:rPr>
          <w:iCs/>
        </w:rPr>
        <w:t>(2)</w:t>
      </w:r>
      <w:r w:rsidRPr="003332CF">
        <w:rPr>
          <w:iCs/>
        </w:rPr>
        <w:tab/>
        <w:t>The technical reliability criteria are established by the Planning Guide, Operating Guides, and the North American Electric Reliability Corporation (NERC) Reliability Standards.  ERCOT and TSPs shall strongly endeavor to meet these criteria, identify current and future violations thereof and initiate solutions necessary to ensure continual compliance.</w:t>
      </w:r>
    </w:p>
    <w:p w14:paraId="4008AD94" w14:textId="77777777" w:rsidR="003332CF" w:rsidRPr="003332CF" w:rsidRDefault="003332CF" w:rsidP="003332CF">
      <w:pPr>
        <w:spacing w:after="240"/>
        <w:ind w:left="720" w:hanging="720"/>
        <w:rPr>
          <w:iCs/>
        </w:rPr>
      </w:pPr>
      <w:r w:rsidRPr="003332CF">
        <w:rPr>
          <w:iCs/>
        </w:rPr>
        <w:t>(3)</w:t>
      </w:r>
      <w:r w:rsidRPr="003332CF">
        <w:rPr>
          <w:iCs/>
        </w:rPr>
        <w:tab/>
        <w:t xml:space="preserve">ERCOT shall attempt to meet these reliability criteria as economically as possible and shall actively study the need for economic projects to meet this goal.  </w:t>
      </w:r>
    </w:p>
    <w:p w14:paraId="27F7DAE9" w14:textId="77777777" w:rsidR="003332CF" w:rsidRPr="003332CF" w:rsidRDefault="003332CF" w:rsidP="003332CF">
      <w:pPr>
        <w:spacing w:after="240"/>
        <w:ind w:left="720" w:hanging="720"/>
        <w:rPr>
          <w:iCs/>
        </w:rPr>
      </w:pPr>
      <w:r w:rsidRPr="003332CF">
        <w:rPr>
          <w:iCs/>
        </w:rPr>
        <w:t>(4)</w:t>
      </w:r>
      <w:r w:rsidRPr="003332CF">
        <w:rPr>
          <w:iCs/>
        </w:rPr>
        <w:tab/>
        <w:t xml:space="preserve">For economic projects, the net economic benefit of a proposed project, or set of projects, will be assessed over the project’s life based on the net benefit that is reasonably expected to accrue from the project as demonstrated through the production cost savings test or the congestion cost savings test.  The current set of financial assumptions upon which the revenue requirement calculations for these tests are based will be reviewed annually, updated as necessary by ERCOT, and posted on the ERCOT website.  The expected economic benefits are based on chronological simulations of the security-constrained unit commitment and economic dispatch of the generators connected to the ERCOT Transmission Grid to serve the expected ERCOT System Load over the planning horizon, comparing simulations with and without the project.  These market simulations are intended to provide a reasonable representation of how the ERCOT System is expected to </w:t>
      </w:r>
      <w:proofErr w:type="gramStart"/>
      <w:r w:rsidRPr="003332CF">
        <w:rPr>
          <w:iCs/>
        </w:rPr>
        <w:t>be operated</w:t>
      </w:r>
      <w:proofErr w:type="gramEnd"/>
      <w:r w:rsidRPr="003332CF">
        <w:rPr>
          <w:iCs/>
        </w:rPr>
        <w:t xml:space="preserve"> over the simulated time period.  From a practical standpoint, it is not feasible to perform these simulations for the entire 30 to 40 year expected life of the project.  Therefore, the economic benefits are projected over the period for which simulations are feasible, which is the planning horizon established in Planning Guide Section 3.1.1.2, Regional Transmission Plan, and a qualitative assessment is made of whether the factors driving the economic benefits due to the project can reasonably be expected to continue.  </w:t>
      </w:r>
    </w:p>
    <w:p w14:paraId="6A95F5CF" w14:textId="77777777" w:rsidR="003332CF" w:rsidRPr="003332CF" w:rsidRDefault="003332CF" w:rsidP="003332CF">
      <w:pPr>
        <w:spacing w:after="240"/>
        <w:ind w:left="720" w:hanging="720"/>
        <w:rPr>
          <w:iCs/>
        </w:rPr>
      </w:pPr>
      <w:r w:rsidRPr="003332CF">
        <w:rPr>
          <w:iCs/>
        </w:rPr>
        <w:t>(5)</w:t>
      </w:r>
      <w:r w:rsidRPr="003332CF">
        <w:rPr>
          <w:iCs/>
        </w:rPr>
        <w:tab/>
        <w:t xml:space="preserve">To determine the economic benefits of a proposed project under the production cost savings test, the revenue requirement of the capital cost of the project is compared to the </w:t>
      </w:r>
      <w:r w:rsidRPr="003332CF">
        <w:rPr>
          <w:iCs/>
        </w:rPr>
        <w:lastRenderedPageBreak/>
        <w:t xml:space="preserve">expected savings in system production costs resulting from the project over the expected life of the project.  </w:t>
      </w:r>
      <w:proofErr w:type="gramStart"/>
      <w:r w:rsidRPr="003332CF">
        <w:rPr>
          <w:iCs/>
        </w:rPr>
        <w:t>Outputs</w:t>
      </w:r>
      <w:proofErr w:type="gramEnd"/>
      <w:r w:rsidRPr="003332CF">
        <w:rPr>
          <w:iCs/>
        </w:rPr>
        <w:t xml:space="preserve"> from the market simulations described in paragraph (4) above will be used to provide an estimate of the expected reduction in total system-wide production cost due to the project.  Other adequately quantifiable and ongoing direct and indirect costs and benefits to the transmission system attributable to the project may be considered as appropriate.  If the levelized ERCOT-wide annual production cost savings equals or exceeds the first-year annual revenue requirement of the transmission project, the project will be deemed to demonstrate sufficient economic benefit and will be recommended.  ERCOT will publish requested non-confidential modeling inputs, assumptions, and outputs utilized in the production cost savings test if that information can be feasibly provided.</w:t>
      </w:r>
    </w:p>
    <w:p w14:paraId="1603E5E3" w14:textId="77777777" w:rsidR="003332CF" w:rsidRDefault="003332CF" w:rsidP="003332CF">
      <w:pPr>
        <w:spacing w:after="240"/>
        <w:ind w:left="720" w:hanging="720"/>
        <w:rPr>
          <w:iCs/>
        </w:rPr>
      </w:pPr>
      <w:r w:rsidRPr="003332CF">
        <w:rPr>
          <w:iCs/>
        </w:rPr>
        <w:t>(6)</w:t>
      </w:r>
      <w:r w:rsidRPr="003332CF">
        <w:rPr>
          <w:iCs/>
        </w:rPr>
        <w:tab/>
        <w:t>To determine the economic benefits of a proposed project under the congestion cost savings test, the revenue requirement of the capital cost of the project is compared to the expected system-wide consumer energy cost reduction resulting from the project over the expected life of the project</w:t>
      </w:r>
      <w:bookmarkStart w:id="15" w:name="_Hlk177981103"/>
      <w:r w:rsidRPr="003332CF">
        <w:rPr>
          <w:iCs/>
        </w:rPr>
        <w:t xml:space="preserve">.  Outputs from the market simulations described in paragraph (4) above will be used to provide an estimate of the expected reduction in total system-wide consumer energy cost due to the project.  </w:t>
      </w:r>
      <w:bookmarkEnd w:id="15"/>
      <w:r w:rsidRPr="003332CF">
        <w:rPr>
          <w:iCs/>
        </w:rPr>
        <w:t>In the market simulations, system-wide consumer energy cost will be calculated using hourly load in MWh multiplied by hourly load nodal energy prices in $/MWh.  Other adequately quantifiable and ongoing direct and indirect costs and benefits to the transmission system attributable to the project may be considered as appropriate.  If the levelized system-wide consumer energy cost reduction equals or exceeds the average of the first three years’ annual revenue requirement for the project, the project will be deemed to demonstrate sufficient economic benefit and will be recommended.  ERCOT will publish requested non-confidential modeling inputs, assumptions, and outputs utilized in the congestion cost savings test if that information can be feasibly provided.</w:t>
      </w:r>
    </w:p>
    <w:p w14:paraId="3CBB51B3" w14:textId="7D2876B2" w:rsidR="003332CF" w:rsidRDefault="00263AC4" w:rsidP="003332CF">
      <w:pPr>
        <w:ind w:left="720" w:hanging="720"/>
        <w:rPr>
          <w:ins w:id="16" w:author="Joint Sponsors" w:date="2025-06-26T15:39:00Z"/>
        </w:rPr>
      </w:pPr>
      <w:ins w:id="17" w:author="Joint Sponsors" w:date="2025-08-07T11:31:00Z" w16du:dateUtc="2025-08-07T16:31:00Z">
        <w:r>
          <w:t>(7)</w:t>
        </w:r>
        <w:r>
          <w:tab/>
        </w:r>
      </w:ins>
      <w:ins w:id="18" w:author="Joint Sponsors" w:date="2025-06-26T15:39:00Z">
        <w:r w:rsidR="003332CF">
          <w:t>In order to improve system stability and resiliency by resolving identified Generic Transmission Constraints (GTCs) and/or improving Generic Transmission Limits (GTLs)</w:t>
        </w:r>
      </w:ins>
      <w:ins w:id="19" w:author="Joint Sponsors" w:date="2025-06-30T14:47:00Z">
        <w:r w:rsidR="003332CF">
          <w:t xml:space="preserve"> ERCOT</w:t>
        </w:r>
      </w:ins>
      <w:ins w:id="20" w:author="Joint Sponsors" w:date="2025-06-30T14:48:00Z">
        <w:r w:rsidR="003332CF">
          <w:t xml:space="preserve"> will</w:t>
        </w:r>
      </w:ins>
      <w:ins w:id="21" w:author="Joint Sponsors" w:date="2025-06-26T15:39:00Z">
        <w:r w:rsidR="003332CF">
          <w:t>:</w:t>
        </w:r>
      </w:ins>
    </w:p>
    <w:p w14:paraId="793A0E06" w14:textId="77777777" w:rsidR="003332CF" w:rsidRDefault="003332CF" w:rsidP="003332CF">
      <w:pPr>
        <w:rPr>
          <w:ins w:id="22" w:author="Joint Sponsors" w:date="2025-06-26T15:39:00Z"/>
        </w:rPr>
      </w:pPr>
    </w:p>
    <w:p w14:paraId="4338FFC1" w14:textId="77777777" w:rsidR="003332CF" w:rsidRDefault="003332CF" w:rsidP="003332CF">
      <w:pPr>
        <w:pStyle w:val="BodyTextNumbered"/>
        <w:ind w:left="1440"/>
        <w:rPr>
          <w:ins w:id="23" w:author="Joint Sponsors" w:date="2025-06-26T15:39:00Z"/>
        </w:rPr>
      </w:pPr>
      <w:ins w:id="24" w:author="Joint Sponsors" w:date="2025-06-26T15:39:00Z">
        <w:r>
          <w:t>(a)</w:t>
        </w:r>
        <w:r>
          <w:tab/>
        </w:r>
      </w:ins>
      <w:ins w:id="25" w:author="Joint Sponsors" w:date="2025-06-30T14:48:00Z">
        <w:r>
          <w:t>S</w:t>
        </w:r>
      </w:ins>
      <w:ins w:id="26" w:author="Joint Sponsors" w:date="2025-06-26T15:39:00Z">
        <w:r w:rsidRPr="001C0DD2">
          <w:t>how for all transmission project</w:t>
        </w:r>
        <w:r>
          <w:t xml:space="preserve"> evaluation</w:t>
        </w:r>
        <w:r w:rsidRPr="001C0DD2">
          <w:t xml:space="preserve">s </w:t>
        </w:r>
        <w:r>
          <w:t>whether the project provides exit</w:t>
        </w:r>
        <w:r w:rsidRPr="001C0DD2">
          <w:t xml:space="preserve"> solutions for resolving nearby GTCs or increas</w:t>
        </w:r>
        <w:r>
          <w:t>es any</w:t>
        </w:r>
        <w:r w:rsidRPr="001C0DD2">
          <w:t xml:space="preserve"> GTLs</w:t>
        </w:r>
        <w:r>
          <w:t xml:space="preserve">; </w:t>
        </w:r>
      </w:ins>
    </w:p>
    <w:p w14:paraId="7CB86773" w14:textId="77777777" w:rsidR="003332CF" w:rsidRDefault="003332CF" w:rsidP="003332CF">
      <w:pPr>
        <w:pStyle w:val="BodyTextNumbered"/>
        <w:ind w:left="1440"/>
        <w:rPr>
          <w:ins w:id="27" w:author="Joint Sponsors" w:date="2025-06-26T15:39:00Z"/>
        </w:rPr>
      </w:pPr>
      <w:ins w:id="28" w:author="Joint Sponsors" w:date="2025-06-26T15:39:00Z">
        <w:r>
          <w:t>(b)</w:t>
        </w:r>
        <w:r>
          <w:tab/>
        </w:r>
      </w:ins>
      <w:ins w:id="29" w:author="Joint Sponsors" w:date="2025-06-30T14:50:00Z">
        <w:r>
          <w:t>E</w:t>
        </w:r>
      </w:ins>
      <w:ins w:id="30" w:author="Joint Sponsors" w:date="2025-06-30T14:09:00Z">
        <w:r>
          <w:t xml:space="preserve">ndorse any </w:t>
        </w:r>
      </w:ins>
      <w:ins w:id="31" w:author="Joint Sponsors" w:date="2025-06-30T14:08:00Z">
        <w:r w:rsidRPr="001C0DD2">
          <w:t>GTC solution option</w:t>
        </w:r>
        <w:r>
          <w:t xml:space="preserve"> </w:t>
        </w:r>
      </w:ins>
      <w:ins w:id="32" w:author="Joint Sponsors" w:date="2025-06-30T14:09:00Z">
        <w:r>
          <w:t xml:space="preserve">that is </w:t>
        </w:r>
      </w:ins>
      <w:ins w:id="33" w:author="Joint Sponsors" w:date="2025-06-30T14:08:00Z">
        <w:r>
          <w:t>within $20 million of meeting the cost-to-benefit criteria</w:t>
        </w:r>
      </w:ins>
      <w:ins w:id="34" w:author="Joint Sponsors" w:date="2025-06-30T14:09:00Z">
        <w:r>
          <w:t xml:space="preserve"> </w:t>
        </w:r>
      </w:ins>
      <w:ins w:id="35" w:author="Joint Sponsors" w:date="2025-06-30T14:50:00Z">
        <w:r>
          <w:t xml:space="preserve">when there are more than five GTCs, </w:t>
        </w:r>
      </w:ins>
      <w:ins w:id="36" w:author="Joint Sponsors" w:date="2025-06-30T14:09:00Z">
        <w:r>
          <w:t>in order</w:t>
        </w:r>
      </w:ins>
      <w:ins w:id="37" w:author="Joint Sponsors" w:date="2025-06-30T14:08:00Z">
        <w:r>
          <w:t xml:space="preserve"> </w:t>
        </w:r>
      </w:ins>
      <w:ins w:id="38" w:author="Joint Sponsors" w:date="2025-06-30T14:09:00Z">
        <w:r>
          <w:t>t</w:t>
        </w:r>
      </w:ins>
      <w:ins w:id="39" w:author="Joint Sponsors" w:date="2025-06-26T15:39:00Z">
        <w:r>
          <w:t xml:space="preserve">o reflect the intangible resiliency value of reducing the number of GTCs impacting system operations; </w:t>
        </w:r>
      </w:ins>
      <w:ins w:id="40" w:author="Joint Sponsors" w:date="2025-07-01T09:57:00Z" w16du:dateUtc="2025-07-01T14:57:00Z">
        <w:r>
          <w:t>and</w:t>
        </w:r>
      </w:ins>
    </w:p>
    <w:p w14:paraId="4965ACE6" w14:textId="41419C02" w:rsidR="003332CF" w:rsidRDefault="003332CF" w:rsidP="003332CF">
      <w:pPr>
        <w:pStyle w:val="BodyTextNumbered"/>
        <w:ind w:left="1440"/>
        <w:rPr>
          <w:ins w:id="41" w:author="Joint Sponsors" w:date="2025-06-26T15:39:00Z"/>
        </w:rPr>
      </w:pPr>
      <w:ins w:id="42" w:author="Joint Sponsors" w:date="2025-06-26T15:39:00Z">
        <w:r>
          <w:t>(c)</w:t>
        </w:r>
        <w:r>
          <w:tab/>
        </w:r>
      </w:ins>
      <w:ins w:id="43" w:author="Joint Sponsors" w:date="2025-06-30T14:51:00Z">
        <w:r>
          <w:t xml:space="preserve">Allow </w:t>
        </w:r>
        <w:r w:rsidRPr="001C0DD2">
          <w:t>individual stakeholder</w:t>
        </w:r>
        <w:r>
          <w:t>(s)</w:t>
        </w:r>
        <w:r w:rsidRPr="001C0DD2">
          <w:t xml:space="preserve"> </w:t>
        </w:r>
        <w:r>
          <w:t>to</w:t>
        </w:r>
        <w:r w:rsidRPr="001C0DD2">
          <w:t xml:space="preserve"> pay for the difference</w:t>
        </w:r>
        <w:r>
          <w:t xml:space="preserve"> above th</w:t>
        </w:r>
      </w:ins>
      <w:ins w:id="44" w:author="Joint Sponsors" w:date="2025-06-30T14:52:00Z">
        <w:r>
          <w:t>e</w:t>
        </w:r>
      </w:ins>
      <w:ins w:id="45" w:author="Joint Sponsors" w:date="2025-06-30T14:51:00Z">
        <w:r>
          <w:t xml:space="preserve"> threshold</w:t>
        </w:r>
      </w:ins>
      <w:ins w:id="46" w:author="Joint Sponsors" w:date="2025-06-30T14:52:00Z">
        <w:r>
          <w:t xml:space="preserve"> in</w:t>
        </w:r>
      </w:ins>
      <w:ins w:id="47" w:author="Joint Sponsors" w:date="2025-06-30T14:51:00Z">
        <w:r>
          <w:t xml:space="preserve"> </w:t>
        </w:r>
      </w:ins>
      <w:ins w:id="48" w:author="Joint Sponsors" w:date="2025-06-30T14:52:00Z">
        <w:r>
          <w:t>paragraph (</w:t>
        </w:r>
      </w:ins>
      <w:ins w:id="49" w:author="Joint Sponsors" w:date="2025-08-07T12:31:00Z" w16du:dateUtc="2025-08-07T17:31:00Z">
        <w:r w:rsidR="00E12E6D">
          <w:t>7</w:t>
        </w:r>
      </w:ins>
      <w:ins w:id="50" w:author="Joint Sponsors" w:date="2025-06-30T14:52:00Z">
        <w:r>
          <w:t>)(b) above</w:t>
        </w:r>
      </w:ins>
      <w:ins w:id="51" w:author="Joint Sponsors" w:date="2025-06-30T14:55:00Z">
        <w:r>
          <w:t>.</w:t>
        </w:r>
      </w:ins>
      <w:ins w:id="52" w:author="Joint Sponsors" w:date="2025-06-30T14:54:00Z">
        <w:r>
          <w:t xml:space="preserve"> </w:t>
        </w:r>
      </w:ins>
      <w:ins w:id="53" w:author="Joint Sponsors" w:date="2025-06-30T15:31:00Z" w16du:dateUtc="2025-06-30T20:31:00Z">
        <w:r>
          <w:t xml:space="preserve"> </w:t>
        </w:r>
      </w:ins>
      <w:ins w:id="54" w:author="Joint Sponsors" w:date="2025-06-30T14:55:00Z">
        <w:r>
          <w:t>ERCOT will</w:t>
        </w:r>
      </w:ins>
      <w:ins w:id="55" w:author="Joint Sponsors" w:date="2025-06-30T14:54:00Z">
        <w:r>
          <w:t xml:space="preserve"> endorse th</w:t>
        </w:r>
      </w:ins>
      <w:ins w:id="56" w:author="Joint Sponsors" w:date="2025-06-30T14:55:00Z">
        <w:r>
          <w:t xml:space="preserve">at option when </w:t>
        </w:r>
        <w:proofErr w:type="gramStart"/>
        <w:r>
          <w:t>stakeholder</w:t>
        </w:r>
        <w:proofErr w:type="gramEnd"/>
        <w:r>
          <w:t xml:space="preserve">(s) demonstrate commitment to pay </w:t>
        </w:r>
      </w:ins>
      <w:ins w:id="57" w:author="Joint Sponsors" w:date="2025-07-01T09:57:00Z" w16du:dateUtc="2025-07-01T14:57:00Z">
        <w:r>
          <w:t xml:space="preserve">the </w:t>
        </w:r>
      </w:ins>
      <w:ins w:id="58" w:author="Joint Sponsors" w:date="2025-06-30T14:55:00Z">
        <w:r>
          <w:t>additional cost</w:t>
        </w:r>
      </w:ins>
      <w:ins w:id="59" w:author="Joint Sponsors" w:date="2025-08-14T11:02:00Z" w16du:dateUtc="2025-08-14T16:02:00Z">
        <w:r w:rsidR="0075702C">
          <w:t xml:space="preserve"> according to guidelines established in Planning Guide Section 3.1.3.3, </w:t>
        </w:r>
      </w:ins>
      <w:ins w:id="60" w:author="Joint Sponsors" w:date="2025-08-14T11:03:00Z" w16du:dateUtc="2025-08-14T16:03:00Z">
        <w:r w:rsidR="0075702C">
          <w:t>Generic Transmission Constraint (GTC) Exit Solutions</w:t>
        </w:r>
      </w:ins>
      <w:ins w:id="61" w:author="Joint Sponsors" w:date="2025-06-30T14:56:00Z">
        <w:r>
          <w:t>.</w:t>
        </w:r>
      </w:ins>
      <w:ins w:id="62" w:author="Joint Sponsors" w:date="2025-06-26T15:39:00Z">
        <w:r>
          <w:t xml:space="preserve"> </w:t>
        </w:r>
      </w:ins>
    </w:p>
    <w:p w14:paraId="5CA6D2CA" w14:textId="58FC489C" w:rsidR="003332CF" w:rsidRDefault="00263AC4" w:rsidP="003332CF">
      <w:pPr>
        <w:pStyle w:val="BodyTextNumbered"/>
        <w:rPr>
          <w:ins w:id="63" w:author="Joint Sponsors" w:date="2025-06-26T15:39:00Z"/>
        </w:rPr>
      </w:pPr>
      <w:ins w:id="64" w:author="Joint Sponsors" w:date="2025-08-07T11:31:00Z" w16du:dateUtc="2025-08-07T16:31:00Z">
        <w:r>
          <w:lastRenderedPageBreak/>
          <w:t>(8)</w:t>
        </w:r>
        <w:r>
          <w:tab/>
        </w:r>
      </w:ins>
      <w:ins w:id="65" w:author="Joint Sponsors" w:date="2025-06-26T15:39:00Z">
        <w:r w:rsidR="003332CF">
          <w:t xml:space="preserve">When evaluating the economic benefits of GTC exit solutions or projects that improve GTLs, in addition to the savings described in </w:t>
        </w:r>
      </w:ins>
      <w:ins w:id="66" w:author="Joint Sponsors" w:date="2025-06-30T10:51:00Z">
        <w:r w:rsidR="003332CF">
          <w:t>paragraphs</w:t>
        </w:r>
      </w:ins>
      <w:ins w:id="67" w:author="Joint Sponsors" w:date="2025-06-26T15:39:00Z">
        <w:r w:rsidR="003332CF">
          <w:t xml:space="preserve"> (5) and (6)</w:t>
        </w:r>
      </w:ins>
      <w:ins w:id="68" w:author="Joint Sponsors" w:date="2025-06-30T10:52:00Z">
        <w:r w:rsidR="003332CF">
          <w:t xml:space="preserve"> above</w:t>
        </w:r>
      </w:ins>
      <w:ins w:id="69" w:author="Joint Sponsors" w:date="2025-06-26T15:39:00Z">
        <w:r w:rsidR="003332CF">
          <w:t xml:space="preserve">, the impact of GTCs on generation available to serve system </w:t>
        </w:r>
      </w:ins>
      <w:ins w:id="70" w:author="Joint Sponsors" w:date="2025-06-26T15:43:00Z">
        <w:r w:rsidR="003332CF">
          <w:t>l</w:t>
        </w:r>
      </w:ins>
      <w:ins w:id="71" w:author="Joint Sponsors" w:date="2025-06-26T15:39:00Z">
        <w:r w:rsidR="003332CF">
          <w:t>oad during Emergency Conditions may be evaluated.  Any information available from generation adequacy studies or resiliency studies that consider a range of system conditions may be used to estimate the value of improved deliverability of generation due to relieving GTCs.</w:t>
        </w:r>
      </w:ins>
    </w:p>
    <w:p w14:paraId="1E1AE7BA" w14:textId="77777777" w:rsidR="003332CF" w:rsidRPr="003332CF" w:rsidRDefault="003332CF" w:rsidP="003332CF">
      <w:pPr>
        <w:spacing w:after="240"/>
        <w:ind w:left="720" w:hanging="720"/>
        <w:rPr>
          <w:iCs/>
        </w:rPr>
      </w:pPr>
    </w:p>
    <w:p w14:paraId="035099FA" w14:textId="77777777" w:rsidR="009A3772" w:rsidRPr="003332CF" w:rsidRDefault="009A3772" w:rsidP="003332CF">
      <w:pPr>
        <w:spacing w:after="240"/>
      </w:pPr>
    </w:p>
    <w:sectPr w:rsidR="009A3772" w:rsidRPr="003332CF">
      <w:headerReference w:type="default" r:id="rId24"/>
      <w:footerReference w:type="even" r:id="rId25"/>
      <w:footerReference w:type="default" r:id="rId26"/>
      <w:footerReference w:type="first" r:id="rId27"/>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4" w:author="ERCOT Market Rules" w:date="2025-08-08T10:00:00Z" w:initials="CP">
    <w:p w14:paraId="2670908A" w14:textId="16F1E3BC" w:rsidR="000044A7" w:rsidRDefault="000044A7">
      <w:pPr>
        <w:pStyle w:val="CommentText"/>
      </w:pPr>
      <w:r>
        <w:rPr>
          <w:rStyle w:val="CommentReference"/>
        </w:rPr>
        <w:annotationRef/>
      </w:r>
      <w:r>
        <w:t>Please note NPRRs 1070 and 1286 also propose 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2670908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18D24CF" w16cex:dateUtc="2025-08-08T15: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670908A" w16cid:durableId="318D24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78CB55" w14:textId="77777777" w:rsidR="00C873ED" w:rsidRDefault="00C873ED">
      <w:r>
        <w:separator/>
      </w:r>
    </w:p>
  </w:endnote>
  <w:endnote w:type="continuationSeparator" w:id="0">
    <w:p w14:paraId="2766D67A" w14:textId="77777777" w:rsidR="00C873ED" w:rsidRDefault="00C873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73FA13A" w:rsidR="00D176CF" w:rsidRDefault="00F800E2">
    <w:pPr>
      <w:pStyle w:val="Footer"/>
      <w:tabs>
        <w:tab w:val="clear" w:pos="4320"/>
        <w:tab w:val="clear" w:pos="8640"/>
        <w:tab w:val="right" w:pos="9360"/>
      </w:tabs>
      <w:rPr>
        <w:rFonts w:ascii="Arial" w:hAnsi="Arial" w:cs="Arial"/>
        <w:sz w:val="18"/>
      </w:rPr>
    </w:pPr>
    <w:r>
      <w:rPr>
        <w:rFonts w:ascii="Arial" w:hAnsi="Arial" w:cs="Arial"/>
        <w:sz w:val="18"/>
      </w:rPr>
      <w:t>1295</w:t>
    </w:r>
    <w:r w:rsidR="00D176CF">
      <w:rPr>
        <w:rFonts w:ascii="Arial" w:hAnsi="Arial" w:cs="Arial"/>
        <w:sz w:val="18"/>
      </w:rPr>
      <w:t>NPRR</w:t>
    </w:r>
    <w:r w:rsidR="001574DE">
      <w:rPr>
        <w:rFonts w:ascii="Arial" w:hAnsi="Arial" w:cs="Arial"/>
        <w:sz w:val="18"/>
      </w:rPr>
      <w:t>-</w:t>
    </w:r>
    <w:r w:rsidR="00F349CE">
      <w:rPr>
        <w:rFonts w:ascii="Arial" w:hAnsi="Arial" w:cs="Arial"/>
        <w:sz w:val="18"/>
      </w:rPr>
      <w:t>03 PRS Report</w:t>
    </w:r>
    <w:r w:rsidR="00D176CF">
      <w:rPr>
        <w:rFonts w:ascii="Arial" w:hAnsi="Arial" w:cs="Arial"/>
        <w:sz w:val="18"/>
      </w:rPr>
      <w:t xml:space="preserve"> </w:t>
    </w:r>
    <w:r w:rsidR="00F349CE">
      <w:rPr>
        <w:rFonts w:ascii="Arial" w:hAnsi="Arial" w:cs="Arial"/>
        <w:sz w:val="18"/>
      </w:rPr>
      <w:t>091725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F1C194" w14:textId="77777777" w:rsidR="00C873ED" w:rsidRDefault="00C873ED">
      <w:r>
        <w:separator/>
      </w:r>
    </w:p>
  </w:footnote>
  <w:footnote w:type="continuationSeparator" w:id="0">
    <w:p w14:paraId="59EE1CC3" w14:textId="77777777" w:rsidR="00C873ED" w:rsidRDefault="00C873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31227C81" w:rsidR="00D176CF" w:rsidRDefault="00F349CE" w:rsidP="006E4597">
    <w:pPr>
      <w:pStyle w:val="Header"/>
      <w:jc w:val="center"/>
      <w:rPr>
        <w:sz w:val="32"/>
      </w:rPr>
    </w:pPr>
    <w:r>
      <w:rPr>
        <w:sz w:val="32"/>
      </w:rPr>
      <w:t>PRS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1565C1"/>
    <w:multiLevelType w:val="hybridMultilevel"/>
    <w:tmpl w:val="B20E4D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C3B61FA"/>
    <w:multiLevelType w:val="hybridMultilevel"/>
    <w:tmpl w:val="949821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DBB38E3"/>
    <w:multiLevelType w:val="hybridMultilevel"/>
    <w:tmpl w:val="016CE3C0"/>
    <w:lvl w:ilvl="0" w:tplc="7EE47DE4">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4E845CB6"/>
    <w:multiLevelType w:val="hybridMultilevel"/>
    <w:tmpl w:val="DC02E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147F80"/>
    <w:multiLevelType w:val="hybridMultilevel"/>
    <w:tmpl w:val="48044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4DC1395"/>
    <w:multiLevelType w:val="hybridMultilevel"/>
    <w:tmpl w:val="CFAA65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2"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3"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6"/>
  </w:num>
  <w:num w:numId="3" w16cid:durableId="971709594">
    <w:abstractNumId w:val="17"/>
  </w:num>
  <w:num w:numId="4" w16cid:durableId="1736123474">
    <w:abstractNumId w:val="1"/>
  </w:num>
  <w:num w:numId="5" w16cid:durableId="1475442967">
    <w:abstractNumId w:val="12"/>
  </w:num>
  <w:num w:numId="6" w16cid:durableId="1071393571">
    <w:abstractNumId w:val="12"/>
  </w:num>
  <w:num w:numId="7" w16cid:durableId="1413744175">
    <w:abstractNumId w:val="12"/>
  </w:num>
  <w:num w:numId="8" w16cid:durableId="1147820290">
    <w:abstractNumId w:val="12"/>
  </w:num>
  <w:num w:numId="9" w16cid:durableId="729764067">
    <w:abstractNumId w:val="12"/>
  </w:num>
  <w:num w:numId="10" w16cid:durableId="651908752">
    <w:abstractNumId w:val="12"/>
  </w:num>
  <w:num w:numId="11" w16cid:durableId="2021545621">
    <w:abstractNumId w:val="12"/>
  </w:num>
  <w:num w:numId="12" w16cid:durableId="2033334835">
    <w:abstractNumId w:val="12"/>
  </w:num>
  <w:num w:numId="13" w16cid:durableId="1354840513">
    <w:abstractNumId w:val="12"/>
  </w:num>
  <w:num w:numId="14" w16cid:durableId="2082215892">
    <w:abstractNumId w:val="3"/>
  </w:num>
  <w:num w:numId="15" w16cid:durableId="1265773267">
    <w:abstractNumId w:val="11"/>
  </w:num>
  <w:num w:numId="16" w16cid:durableId="304939696">
    <w:abstractNumId w:val="14"/>
  </w:num>
  <w:num w:numId="17" w16cid:durableId="1837302691">
    <w:abstractNumId w:val="15"/>
  </w:num>
  <w:num w:numId="18" w16cid:durableId="2140175323">
    <w:abstractNumId w:val="4"/>
  </w:num>
  <w:num w:numId="19" w16cid:durableId="731661008">
    <w:abstractNumId w:val="13"/>
  </w:num>
  <w:num w:numId="20" w16cid:durableId="1512917052">
    <w:abstractNumId w:val="2"/>
  </w:num>
  <w:num w:numId="21" w16cid:durableId="89431433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7884452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32879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2551903">
    <w:abstractNumId w:val="5"/>
  </w:num>
  <w:num w:numId="25" w16cid:durableId="2090808458">
    <w:abstractNumId w:val="9"/>
  </w:num>
  <w:num w:numId="26" w16cid:durableId="1082530585">
    <w:abstractNumId w:val="8"/>
  </w:num>
  <w:num w:numId="27" w16cid:durableId="1182938566">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Joint Sponsors">
    <w15:presenceInfo w15:providerId="None" w15:userId="Joint Sponsor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44A7"/>
    <w:rsid w:val="00006711"/>
    <w:rsid w:val="00060A5A"/>
    <w:rsid w:val="00064B44"/>
    <w:rsid w:val="00067FE2"/>
    <w:rsid w:val="0007682E"/>
    <w:rsid w:val="00090FFC"/>
    <w:rsid w:val="000A7FB6"/>
    <w:rsid w:val="000D1AEB"/>
    <w:rsid w:val="000D3E64"/>
    <w:rsid w:val="000F13C5"/>
    <w:rsid w:val="00105A36"/>
    <w:rsid w:val="001313B4"/>
    <w:rsid w:val="00134B71"/>
    <w:rsid w:val="001417A0"/>
    <w:rsid w:val="00143C75"/>
    <w:rsid w:val="0014546D"/>
    <w:rsid w:val="001500D9"/>
    <w:rsid w:val="00156DB7"/>
    <w:rsid w:val="00157228"/>
    <w:rsid w:val="001574DE"/>
    <w:rsid w:val="00160C3C"/>
    <w:rsid w:val="00176375"/>
    <w:rsid w:val="0017783C"/>
    <w:rsid w:val="001871A8"/>
    <w:rsid w:val="0019314C"/>
    <w:rsid w:val="001D3324"/>
    <w:rsid w:val="001D3C77"/>
    <w:rsid w:val="001F38F0"/>
    <w:rsid w:val="00237430"/>
    <w:rsid w:val="0026307D"/>
    <w:rsid w:val="00263AC4"/>
    <w:rsid w:val="00276A99"/>
    <w:rsid w:val="00286AD9"/>
    <w:rsid w:val="002966F3"/>
    <w:rsid w:val="0029784B"/>
    <w:rsid w:val="002B69F3"/>
    <w:rsid w:val="002B763A"/>
    <w:rsid w:val="002D382A"/>
    <w:rsid w:val="002F1EDD"/>
    <w:rsid w:val="003013F2"/>
    <w:rsid w:val="0030232A"/>
    <w:rsid w:val="0030335A"/>
    <w:rsid w:val="0030694A"/>
    <w:rsid w:val="003069F4"/>
    <w:rsid w:val="003332CF"/>
    <w:rsid w:val="00341EC6"/>
    <w:rsid w:val="00353846"/>
    <w:rsid w:val="00360920"/>
    <w:rsid w:val="00384709"/>
    <w:rsid w:val="00386C35"/>
    <w:rsid w:val="003A3D77"/>
    <w:rsid w:val="003B358F"/>
    <w:rsid w:val="003B5AED"/>
    <w:rsid w:val="003B6FDA"/>
    <w:rsid w:val="003C6B7B"/>
    <w:rsid w:val="004135BD"/>
    <w:rsid w:val="004302A4"/>
    <w:rsid w:val="00440730"/>
    <w:rsid w:val="004463BA"/>
    <w:rsid w:val="004535D9"/>
    <w:rsid w:val="00465CD1"/>
    <w:rsid w:val="004822D4"/>
    <w:rsid w:val="0049290B"/>
    <w:rsid w:val="004A4451"/>
    <w:rsid w:val="004D3958"/>
    <w:rsid w:val="005008DF"/>
    <w:rsid w:val="005045D0"/>
    <w:rsid w:val="00534C6C"/>
    <w:rsid w:val="00555554"/>
    <w:rsid w:val="005841C0"/>
    <w:rsid w:val="0059260F"/>
    <w:rsid w:val="005E5074"/>
    <w:rsid w:val="00612E4F"/>
    <w:rsid w:val="00613501"/>
    <w:rsid w:val="00615D5E"/>
    <w:rsid w:val="00622E99"/>
    <w:rsid w:val="00625E5D"/>
    <w:rsid w:val="00657C61"/>
    <w:rsid w:val="0066173B"/>
    <w:rsid w:val="0066370F"/>
    <w:rsid w:val="006647B1"/>
    <w:rsid w:val="0068512B"/>
    <w:rsid w:val="0069187F"/>
    <w:rsid w:val="006A0784"/>
    <w:rsid w:val="006A697B"/>
    <w:rsid w:val="006B0F8E"/>
    <w:rsid w:val="006B4DDE"/>
    <w:rsid w:val="006C59EF"/>
    <w:rsid w:val="006E4597"/>
    <w:rsid w:val="007308F4"/>
    <w:rsid w:val="00743968"/>
    <w:rsid w:val="0075702C"/>
    <w:rsid w:val="00783D2E"/>
    <w:rsid w:val="00785415"/>
    <w:rsid w:val="00786294"/>
    <w:rsid w:val="00791CB9"/>
    <w:rsid w:val="00793130"/>
    <w:rsid w:val="00797DEE"/>
    <w:rsid w:val="007A1BE1"/>
    <w:rsid w:val="007B3233"/>
    <w:rsid w:val="007B5A42"/>
    <w:rsid w:val="007C199B"/>
    <w:rsid w:val="007D3073"/>
    <w:rsid w:val="007D4E21"/>
    <w:rsid w:val="007D64B9"/>
    <w:rsid w:val="007D72D4"/>
    <w:rsid w:val="007E0452"/>
    <w:rsid w:val="008070C0"/>
    <w:rsid w:val="00811C12"/>
    <w:rsid w:val="00830B55"/>
    <w:rsid w:val="00845778"/>
    <w:rsid w:val="00883AF1"/>
    <w:rsid w:val="00887E28"/>
    <w:rsid w:val="008D5C3A"/>
    <w:rsid w:val="008E2870"/>
    <w:rsid w:val="008E6DA2"/>
    <w:rsid w:val="008F6DD5"/>
    <w:rsid w:val="0090034D"/>
    <w:rsid w:val="00907B1E"/>
    <w:rsid w:val="0093644A"/>
    <w:rsid w:val="0094050A"/>
    <w:rsid w:val="00943AFD"/>
    <w:rsid w:val="00963A51"/>
    <w:rsid w:val="00983B6E"/>
    <w:rsid w:val="009936F8"/>
    <w:rsid w:val="009A3772"/>
    <w:rsid w:val="009D17F0"/>
    <w:rsid w:val="00A42796"/>
    <w:rsid w:val="00A44BAD"/>
    <w:rsid w:val="00A5311D"/>
    <w:rsid w:val="00A71B96"/>
    <w:rsid w:val="00A72C86"/>
    <w:rsid w:val="00A75437"/>
    <w:rsid w:val="00AD3B58"/>
    <w:rsid w:val="00AF56C6"/>
    <w:rsid w:val="00AF7CB2"/>
    <w:rsid w:val="00B01994"/>
    <w:rsid w:val="00B032E8"/>
    <w:rsid w:val="00B21783"/>
    <w:rsid w:val="00B57F96"/>
    <w:rsid w:val="00B67892"/>
    <w:rsid w:val="00BA4D33"/>
    <w:rsid w:val="00BC2D06"/>
    <w:rsid w:val="00BF6FCE"/>
    <w:rsid w:val="00C3114D"/>
    <w:rsid w:val="00C55BC6"/>
    <w:rsid w:val="00C744EB"/>
    <w:rsid w:val="00C873ED"/>
    <w:rsid w:val="00C90702"/>
    <w:rsid w:val="00C917FF"/>
    <w:rsid w:val="00C9766A"/>
    <w:rsid w:val="00CA7061"/>
    <w:rsid w:val="00CB4D8B"/>
    <w:rsid w:val="00CC4F39"/>
    <w:rsid w:val="00CD544C"/>
    <w:rsid w:val="00CF4256"/>
    <w:rsid w:val="00D03AB0"/>
    <w:rsid w:val="00D04FE8"/>
    <w:rsid w:val="00D176CF"/>
    <w:rsid w:val="00D17AD5"/>
    <w:rsid w:val="00D271E3"/>
    <w:rsid w:val="00D37033"/>
    <w:rsid w:val="00D47A80"/>
    <w:rsid w:val="00D85807"/>
    <w:rsid w:val="00D87349"/>
    <w:rsid w:val="00D91EE9"/>
    <w:rsid w:val="00D9627A"/>
    <w:rsid w:val="00D97220"/>
    <w:rsid w:val="00DD6E95"/>
    <w:rsid w:val="00E073B9"/>
    <w:rsid w:val="00E12E6D"/>
    <w:rsid w:val="00E14D47"/>
    <w:rsid w:val="00E1641C"/>
    <w:rsid w:val="00E26708"/>
    <w:rsid w:val="00E34958"/>
    <w:rsid w:val="00E37AB0"/>
    <w:rsid w:val="00E71C39"/>
    <w:rsid w:val="00EA5576"/>
    <w:rsid w:val="00EA56E6"/>
    <w:rsid w:val="00EA694D"/>
    <w:rsid w:val="00EB6935"/>
    <w:rsid w:val="00EC335F"/>
    <w:rsid w:val="00EC48FB"/>
    <w:rsid w:val="00ED3965"/>
    <w:rsid w:val="00EF232A"/>
    <w:rsid w:val="00F02235"/>
    <w:rsid w:val="00F05A69"/>
    <w:rsid w:val="00F33656"/>
    <w:rsid w:val="00F349CE"/>
    <w:rsid w:val="00F43FFD"/>
    <w:rsid w:val="00F44236"/>
    <w:rsid w:val="00F50481"/>
    <w:rsid w:val="00F52517"/>
    <w:rsid w:val="00F5785E"/>
    <w:rsid w:val="00F800E2"/>
    <w:rsid w:val="00FA57B2"/>
    <w:rsid w:val="00FB509B"/>
    <w:rsid w:val="00FC3D4B"/>
    <w:rsid w:val="00FC6312"/>
    <w:rsid w:val="00FC7E11"/>
    <w:rsid w:val="00FE36E3"/>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3332CF"/>
    <w:rPr>
      <w:iCs/>
      <w:sz w:val="24"/>
    </w:rPr>
  </w:style>
  <w:style w:type="paragraph" w:customStyle="1" w:styleId="BodyTextNumbered">
    <w:name w:val="Body Text Numbered"/>
    <w:basedOn w:val="BodyText"/>
    <w:link w:val="BodyTextNumberedChar1"/>
    <w:rsid w:val="003332CF"/>
    <w:pPr>
      <w:ind w:left="720" w:hanging="720"/>
    </w:pPr>
    <w:rPr>
      <w:iCs/>
      <w:szCs w:val="20"/>
    </w:rPr>
  </w:style>
  <w:style w:type="character" w:customStyle="1" w:styleId="HeaderChar">
    <w:name w:val="Header Char"/>
    <w:basedOn w:val="DefaultParagraphFont"/>
    <w:link w:val="Header"/>
    <w:rsid w:val="00CA706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rcot.com/files/docs/2023/08/25/ERCOT-Strategic-Plan-2024-2028.pdf" TargetMode="External"/><Relationship Id="rId18" Type="http://schemas.openxmlformats.org/officeDocument/2006/relationships/hyperlink" Target="mailto:khanson@invenergy.com" TargetMode="External"/><Relationship Id="rId26" Type="http://schemas.openxmlformats.org/officeDocument/2006/relationships/footer" Target="footer2.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settings" Target="settings.xml"/><Relationship Id="rId12" Type="http://schemas.openxmlformats.org/officeDocument/2006/relationships/image" Target="media/image1.wmf"/><Relationship Id="rId17" Type="http://schemas.openxmlformats.org/officeDocument/2006/relationships/hyperlink" Target="mailto:Alexandra.Miller@edf-re.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ercot.com/files/docs/2023/08/25/ERCOT-Strategic-Plan-2024-2028.pdf" TargetMode="External"/><Relationship Id="rId20" Type="http://schemas.openxmlformats.org/officeDocument/2006/relationships/comments" Target="comment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95"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ercot.com/files/docs/2023/08/25/ERCOT-Strategic-Plan-2024-2028.pdf" TargetMode="External"/><Relationship Id="rId23" Type="http://schemas.microsoft.com/office/2018/08/relationships/commentsExtensible" Target="commentsExtensible.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ordan.Troublefield@ercot.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microsoft.com/office/2016/09/relationships/commentsIds" Target="commentsIds.xml"/><Relationship Id="rId27" Type="http://schemas.openxmlformats.org/officeDocument/2006/relationships/footer" Target="footer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DE1FCA776AD4B44B81A57B059081B18" ma:contentTypeVersion="13" ma:contentTypeDescription="Create a new document." ma:contentTypeScope="" ma:versionID="b054c3542d64513a54a3ade6cdbee790">
  <xsd:schema xmlns:xsd="http://www.w3.org/2001/XMLSchema" xmlns:xs="http://www.w3.org/2001/XMLSchema" xmlns:p="http://schemas.microsoft.com/office/2006/metadata/properties" xmlns:ns3="e50c2e4a-fb1d-4161-81b9-5623c3f0c82b" xmlns:ns4="cab09d9c-5730-44ce-a74a-32ebb28ed15c" targetNamespace="http://schemas.microsoft.com/office/2006/metadata/properties" ma:root="true" ma:fieldsID="199dc2b3da1529553f53057029b76ce0" ns3:_="" ns4:_="">
    <xsd:import namespace="e50c2e4a-fb1d-4161-81b9-5623c3f0c82b"/>
    <xsd:import namespace="cab09d9c-5730-44ce-a74a-32ebb28ed15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_activity" minOccurs="0"/>
                <xsd:element ref="ns4:SharedWithUsers" minOccurs="0"/>
                <xsd:element ref="ns4:SharedWithDetails" minOccurs="0"/>
                <xsd:element ref="ns4:SharingHintHash" minOccurs="0"/>
                <xsd:element ref="ns3:MediaServiceObjectDetectorVersions" minOccurs="0"/>
                <xsd:element ref="ns3:MediaServiceSearchProperties"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0c2e4a-fb1d-4161-81b9-5623c3f0c8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ab09d9c-5730-44ce-a74a-32ebb28ed15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e50c2e4a-fb1d-4161-81b9-5623c3f0c82b" xsi:nil="true"/>
  </documentManagement>
</p:properties>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2.xml><?xml version="1.0" encoding="utf-8"?>
<ds:datastoreItem xmlns:ds="http://schemas.openxmlformats.org/officeDocument/2006/customXml" ds:itemID="{2FBC9A82-5479-41DA-9ADF-4A48EA09C01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0c2e4a-fb1d-4161-81b9-5623c3f0c82b"/>
    <ds:schemaRef ds:uri="cab09d9c-5730-44ce-a74a-32ebb28ed1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7BEDA2-F5E9-495A-9F02-15365861A300}">
  <ds:schemaRefs>
    <ds:schemaRef ds:uri="http://schemas.microsoft.com/sharepoint/v3/contenttype/forms"/>
  </ds:schemaRefs>
</ds:datastoreItem>
</file>

<file path=customXml/itemProps4.xml><?xml version="1.0" encoding="utf-8"?>
<ds:datastoreItem xmlns:ds="http://schemas.openxmlformats.org/officeDocument/2006/customXml" ds:itemID="{58FC2519-70D8-4E7C-85C9-564CDF111E87}">
  <ds:schemaRefs>
    <ds:schemaRef ds:uri="http://schemas.microsoft.com/office/2006/metadata/properties"/>
    <ds:schemaRef ds:uri="http://schemas.microsoft.com/office/infopath/2007/PartnerControls"/>
    <ds:schemaRef ds:uri="e50c2e4a-fb1d-4161-81b9-5623c3f0c82b"/>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1594</Words>
  <Characters>10034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11605</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3</cp:revision>
  <cp:lastPrinted>2013-11-15T22:11:00Z</cp:lastPrinted>
  <dcterms:created xsi:type="dcterms:W3CDTF">2025-09-23T01:22:00Z</dcterms:created>
  <dcterms:modified xsi:type="dcterms:W3CDTF">2025-09-23T01:23:00Z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0x0101009DE1FCA776AD4B44B81A57B059081B18</vt:lpwstr>
  </property>
</Properties>
</file>